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E03DE" w14:textId="7D4BA478" w:rsidR="00A9351D" w:rsidRPr="00B83ED2" w:rsidRDefault="00DC29A8" w:rsidP="00E63A62">
      <w:pPr>
        <w:pStyle w:val="STNADPIS-3bezcisel"/>
      </w:pPr>
      <w:bookmarkStart w:id="0" w:name="_Toc399830588"/>
      <w:r w:rsidRPr="00B83ED2">
        <w:t>OBSAH</w:t>
      </w:r>
    </w:p>
    <w:p w14:paraId="07DFDD24" w14:textId="0E6DDB66" w:rsidR="00C542AE" w:rsidRDefault="005C62D4">
      <w:pPr>
        <w:pStyle w:val="Obsah1"/>
        <w:rPr>
          <w:ins w:id="1" w:author="Kitti Orszaghova" w:date="2019-11-15T12:22:00Z"/>
          <w:rFonts w:asciiTheme="minorHAnsi" w:hAnsiTheme="minorHAnsi"/>
          <w:b w:val="0"/>
          <w:bCs w:val="0"/>
          <w:sz w:val="22"/>
        </w:rPr>
      </w:pPr>
      <w:r w:rsidRPr="00B83ED2">
        <w:rPr>
          <w:rFonts w:cs="Segoe UI"/>
        </w:rPr>
        <w:fldChar w:fldCharType="begin"/>
      </w:r>
      <w:r w:rsidRPr="00B83ED2">
        <w:rPr>
          <w:rFonts w:cs="Segoe UI"/>
        </w:rPr>
        <w:instrText xml:space="preserve"> TOC \o "1-2" \h \z \t "Nadpis 3;3;DTF_NAPIS-3_CISLOVANY;3" </w:instrText>
      </w:r>
      <w:r w:rsidRPr="00B83ED2">
        <w:rPr>
          <w:rFonts w:cs="Segoe UI"/>
        </w:rPr>
        <w:fldChar w:fldCharType="separate"/>
      </w:r>
      <w:ins w:id="2" w:author="Kitti Orszaghova" w:date="2019-11-15T12:22:00Z">
        <w:r w:rsidR="00C542AE" w:rsidRPr="000E4507">
          <w:rPr>
            <w:rStyle w:val="Hypertextovodkaz"/>
          </w:rPr>
          <w:fldChar w:fldCharType="begin"/>
        </w:r>
        <w:r w:rsidR="00C542AE" w:rsidRPr="000E4507">
          <w:rPr>
            <w:rStyle w:val="Hypertextovodkaz"/>
          </w:rPr>
          <w:instrText xml:space="preserve"> </w:instrText>
        </w:r>
        <w:r w:rsidR="00C542AE">
          <w:instrText>HYPERLINK \l "_Toc24712957"</w:instrText>
        </w:r>
        <w:r w:rsidR="00C542AE" w:rsidRPr="000E4507">
          <w:rPr>
            <w:rStyle w:val="Hypertextovodkaz"/>
          </w:rPr>
          <w:instrText xml:space="preserve"> </w:instrText>
        </w:r>
        <w:r w:rsidR="00C542AE" w:rsidRPr="000E4507">
          <w:rPr>
            <w:rStyle w:val="Hypertextovodkaz"/>
          </w:rPr>
        </w:r>
        <w:r w:rsidR="00C542AE" w:rsidRPr="000E4507">
          <w:rPr>
            <w:rStyle w:val="Hypertextovodkaz"/>
          </w:rPr>
          <w:fldChar w:fldCharType="separate"/>
        </w:r>
        <w:r w:rsidR="00C542AE" w:rsidRPr="000E4507">
          <w:rPr>
            <w:rStyle w:val="Hypertextovodkaz"/>
          </w:rPr>
          <w:t>C.04.1.</w:t>
        </w:r>
        <w:r w:rsidR="00C542AE">
          <w:rPr>
            <w:rFonts w:asciiTheme="minorHAnsi" w:hAnsiTheme="minorHAnsi"/>
            <w:b w:val="0"/>
            <w:bCs w:val="0"/>
            <w:sz w:val="22"/>
          </w:rPr>
          <w:tab/>
        </w:r>
        <w:r w:rsidR="00C542AE" w:rsidRPr="000E4507">
          <w:rPr>
            <w:rStyle w:val="Hypertextovodkaz"/>
          </w:rPr>
          <w:t>Identifikační údaje</w:t>
        </w:r>
        <w:r w:rsidR="00C542AE">
          <w:rPr>
            <w:webHidden/>
          </w:rPr>
          <w:tab/>
        </w:r>
        <w:r w:rsidR="00C542AE">
          <w:rPr>
            <w:webHidden/>
          </w:rPr>
          <w:fldChar w:fldCharType="begin"/>
        </w:r>
        <w:r w:rsidR="00C542AE">
          <w:rPr>
            <w:webHidden/>
          </w:rPr>
          <w:instrText xml:space="preserve"> PAGEREF _Toc24712957 \h </w:instrText>
        </w:r>
        <w:r w:rsidR="00C542AE">
          <w:rPr>
            <w:webHidden/>
          </w:rPr>
        </w:r>
      </w:ins>
      <w:r w:rsidR="00C542AE">
        <w:rPr>
          <w:webHidden/>
        </w:rPr>
        <w:fldChar w:fldCharType="separate"/>
      </w:r>
      <w:ins w:id="3" w:author="Kitti Orszaghova" w:date="2019-11-15T12:22:00Z">
        <w:r w:rsidR="00C542AE">
          <w:rPr>
            <w:webHidden/>
          </w:rPr>
          <w:t>2</w:t>
        </w:r>
        <w:r w:rsidR="00C542AE">
          <w:rPr>
            <w:webHidden/>
          </w:rPr>
          <w:fldChar w:fldCharType="end"/>
        </w:r>
        <w:r w:rsidR="00C542AE" w:rsidRPr="000E4507">
          <w:rPr>
            <w:rStyle w:val="Hypertextovodkaz"/>
          </w:rPr>
          <w:fldChar w:fldCharType="end"/>
        </w:r>
      </w:ins>
    </w:p>
    <w:p w14:paraId="323361DB" w14:textId="062F3947" w:rsidR="00C542AE" w:rsidRDefault="00C542AE">
      <w:pPr>
        <w:pStyle w:val="Obsah1"/>
        <w:rPr>
          <w:ins w:id="4" w:author="Kitti Orszaghova" w:date="2019-11-15T12:22:00Z"/>
          <w:rFonts w:asciiTheme="minorHAnsi" w:hAnsiTheme="minorHAnsi"/>
          <w:b w:val="0"/>
          <w:bCs w:val="0"/>
          <w:sz w:val="22"/>
        </w:rPr>
      </w:pPr>
      <w:ins w:id="5" w:author="Kitti Orszaghova" w:date="2019-11-15T12:22:00Z">
        <w:r w:rsidRPr="000E4507">
          <w:rPr>
            <w:rStyle w:val="Hypertextovodkaz"/>
          </w:rPr>
          <w:fldChar w:fldCharType="begin"/>
        </w:r>
        <w:r w:rsidRPr="000E4507">
          <w:rPr>
            <w:rStyle w:val="Hypertextovodkaz"/>
          </w:rPr>
          <w:instrText xml:space="preserve"> </w:instrText>
        </w:r>
        <w:r>
          <w:instrText>HYPERLINK \l "_Toc24712959"</w:instrText>
        </w:r>
        <w:r w:rsidRPr="000E4507">
          <w:rPr>
            <w:rStyle w:val="Hypertextovodkaz"/>
          </w:rPr>
          <w:instrText xml:space="preserve"> </w:instrText>
        </w:r>
        <w:r w:rsidRPr="000E4507">
          <w:rPr>
            <w:rStyle w:val="Hypertextovodkaz"/>
          </w:rPr>
        </w:r>
        <w:r w:rsidRPr="000E4507">
          <w:rPr>
            <w:rStyle w:val="Hypertextovodkaz"/>
          </w:rPr>
          <w:fldChar w:fldCharType="separate"/>
        </w:r>
        <w:r w:rsidRPr="000E4507">
          <w:rPr>
            <w:rStyle w:val="Hypertextovodkaz"/>
          </w:rPr>
          <w:t>C.04.2.</w:t>
        </w:r>
        <w:r>
          <w:rPr>
            <w:rFonts w:asciiTheme="minorHAnsi" w:hAnsiTheme="minorHAnsi"/>
            <w:b w:val="0"/>
            <w:bCs w:val="0"/>
            <w:sz w:val="22"/>
          </w:rPr>
          <w:tab/>
        </w:r>
        <w:r w:rsidRPr="000E4507">
          <w:rPr>
            <w:rStyle w:val="Hypertextovodkaz"/>
          </w:rPr>
          <w:t>Zpráva záborového elaborátu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_Toc24712959 \h </w:instrText>
        </w:r>
        <w:r>
          <w:rPr>
            <w:webHidden/>
          </w:rPr>
        </w:r>
      </w:ins>
      <w:r>
        <w:rPr>
          <w:webHidden/>
        </w:rPr>
        <w:fldChar w:fldCharType="separate"/>
      </w:r>
      <w:ins w:id="6" w:author="Kitti Orszaghova" w:date="2019-11-15T12:22:00Z">
        <w:r>
          <w:rPr>
            <w:webHidden/>
          </w:rPr>
          <w:t>3</w:t>
        </w:r>
        <w:r>
          <w:rPr>
            <w:webHidden/>
          </w:rPr>
          <w:fldChar w:fldCharType="end"/>
        </w:r>
        <w:r w:rsidRPr="000E4507">
          <w:rPr>
            <w:rStyle w:val="Hypertextovodkaz"/>
          </w:rPr>
          <w:fldChar w:fldCharType="end"/>
        </w:r>
      </w:ins>
    </w:p>
    <w:p w14:paraId="783DD5BD" w14:textId="5C240158" w:rsidR="00C542AE" w:rsidRDefault="00C542AE">
      <w:pPr>
        <w:pStyle w:val="Obsah1"/>
        <w:rPr>
          <w:ins w:id="7" w:author="Kitti Orszaghova" w:date="2019-11-15T12:22:00Z"/>
          <w:rFonts w:asciiTheme="minorHAnsi" w:hAnsiTheme="minorHAnsi"/>
          <w:b w:val="0"/>
          <w:bCs w:val="0"/>
          <w:sz w:val="22"/>
        </w:rPr>
      </w:pPr>
      <w:ins w:id="8" w:author="Kitti Orszaghova" w:date="2019-11-15T12:22:00Z">
        <w:r w:rsidRPr="000E4507">
          <w:rPr>
            <w:rStyle w:val="Hypertextovodkaz"/>
          </w:rPr>
          <w:fldChar w:fldCharType="begin"/>
        </w:r>
        <w:r w:rsidRPr="000E4507">
          <w:rPr>
            <w:rStyle w:val="Hypertextovodkaz"/>
          </w:rPr>
          <w:instrText xml:space="preserve"> </w:instrText>
        </w:r>
        <w:r>
          <w:instrText>HYPERLINK \l "_Toc24712960"</w:instrText>
        </w:r>
        <w:r w:rsidRPr="000E4507">
          <w:rPr>
            <w:rStyle w:val="Hypertextovodkaz"/>
          </w:rPr>
          <w:instrText xml:space="preserve"> </w:instrText>
        </w:r>
        <w:r w:rsidRPr="000E4507">
          <w:rPr>
            <w:rStyle w:val="Hypertextovodkaz"/>
          </w:rPr>
        </w:r>
        <w:r w:rsidRPr="000E4507">
          <w:rPr>
            <w:rStyle w:val="Hypertextovodkaz"/>
          </w:rPr>
          <w:fldChar w:fldCharType="separate"/>
        </w:r>
        <w:r w:rsidRPr="000E4507">
          <w:rPr>
            <w:rStyle w:val="Hypertextovodkaz"/>
          </w:rPr>
          <w:t>C.04.3.</w:t>
        </w:r>
        <w:r>
          <w:rPr>
            <w:rFonts w:asciiTheme="minorHAnsi" w:hAnsiTheme="minorHAnsi"/>
            <w:b w:val="0"/>
            <w:bCs w:val="0"/>
            <w:sz w:val="22"/>
          </w:rPr>
          <w:tab/>
        </w:r>
        <w:r w:rsidRPr="000E4507">
          <w:rPr>
            <w:rStyle w:val="Hypertextovodkaz"/>
          </w:rPr>
          <w:t>Tabulková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_Toc24712960 \h </w:instrText>
        </w:r>
        <w:r>
          <w:rPr>
            <w:webHidden/>
          </w:rPr>
        </w:r>
      </w:ins>
      <w:r>
        <w:rPr>
          <w:webHidden/>
        </w:rPr>
        <w:fldChar w:fldCharType="separate"/>
      </w:r>
      <w:ins w:id="9" w:author="Kitti Orszaghova" w:date="2019-11-15T12:22:00Z">
        <w:r>
          <w:rPr>
            <w:webHidden/>
          </w:rPr>
          <w:t>3</w:t>
        </w:r>
        <w:r>
          <w:rPr>
            <w:webHidden/>
          </w:rPr>
          <w:fldChar w:fldCharType="end"/>
        </w:r>
        <w:r w:rsidRPr="000E4507">
          <w:rPr>
            <w:rStyle w:val="Hypertextovodkaz"/>
          </w:rPr>
          <w:fldChar w:fldCharType="end"/>
        </w:r>
      </w:ins>
    </w:p>
    <w:p w14:paraId="6063DB5E" w14:textId="773DA2ED" w:rsidR="00F839E2" w:rsidDel="00C542AE" w:rsidRDefault="00F839E2">
      <w:pPr>
        <w:pStyle w:val="Obsah1"/>
        <w:rPr>
          <w:del w:id="10" w:author="Kitti Orszaghova" w:date="2019-11-15T12:22:00Z"/>
          <w:rFonts w:asciiTheme="minorHAnsi" w:hAnsiTheme="minorHAnsi"/>
          <w:b w:val="0"/>
          <w:bCs w:val="0"/>
          <w:sz w:val="22"/>
        </w:rPr>
      </w:pPr>
      <w:del w:id="11" w:author="Kitti Orszaghova" w:date="2019-11-15T12:22:00Z">
        <w:r w:rsidRPr="00C542AE" w:rsidDel="00C542AE">
          <w:rPr>
            <w:rStyle w:val="Hypertextovodkaz"/>
            <w:rPrChange w:id="12" w:author="Kitti Orszaghova" w:date="2019-11-15T12:22:00Z">
              <w:rPr>
                <w:rStyle w:val="Hypertextovodkaz"/>
              </w:rPr>
            </w:rPrChange>
          </w:rPr>
          <w:delText>C.04.1.</w:delText>
        </w:r>
        <w:r w:rsidDel="00C542AE">
          <w:rPr>
            <w:rFonts w:asciiTheme="minorHAnsi" w:hAnsiTheme="minorHAnsi"/>
            <w:b w:val="0"/>
            <w:bCs w:val="0"/>
            <w:sz w:val="22"/>
          </w:rPr>
          <w:tab/>
        </w:r>
        <w:r w:rsidRPr="00C542AE" w:rsidDel="00C542AE">
          <w:rPr>
            <w:rStyle w:val="Hypertextovodkaz"/>
            <w:rPrChange w:id="13" w:author="Kitti Orszaghova" w:date="2019-11-15T12:22:00Z">
              <w:rPr>
                <w:rStyle w:val="Hypertextovodkaz"/>
              </w:rPr>
            </w:rPrChange>
          </w:rPr>
          <w:delText>Identifikační údaje</w:delText>
        </w:r>
        <w:r w:rsidDel="00C542AE">
          <w:rPr>
            <w:webHidden/>
          </w:rPr>
          <w:tab/>
          <w:delText>2</w:delText>
        </w:r>
      </w:del>
    </w:p>
    <w:p w14:paraId="71E393D1" w14:textId="049A3814" w:rsidR="00F839E2" w:rsidDel="00C542AE" w:rsidRDefault="00F839E2">
      <w:pPr>
        <w:pStyle w:val="Obsah1"/>
        <w:rPr>
          <w:del w:id="14" w:author="Kitti Orszaghova" w:date="2019-11-15T12:22:00Z"/>
          <w:rFonts w:asciiTheme="minorHAnsi" w:hAnsiTheme="minorHAnsi"/>
          <w:b w:val="0"/>
          <w:bCs w:val="0"/>
          <w:sz w:val="22"/>
        </w:rPr>
      </w:pPr>
      <w:del w:id="15" w:author="Kitti Orszaghova" w:date="2019-11-15T12:22:00Z">
        <w:r w:rsidRPr="00C542AE" w:rsidDel="00C542AE">
          <w:rPr>
            <w:rStyle w:val="Hypertextovodkaz"/>
            <w:rPrChange w:id="16" w:author="Kitti Orszaghova" w:date="2019-11-15T12:22:00Z">
              <w:rPr>
                <w:rStyle w:val="Hypertextovodkaz"/>
              </w:rPr>
            </w:rPrChange>
          </w:rPr>
          <w:delText>C.04.2.</w:delText>
        </w:r>
        <w:r w:rsidDel="00C542AE">
          <w:rPr>
            <w:rFonts w:asciiTheme="minorHAnsi" w:hAnsiTheme="minorHAnsi"/>
            <w:b w:val="0"/>
            <w:bCs w:val="0"/>
            <w:sz w:val="22"/>
          </w:rPr>
          <w:tab/>
        </w:r>
        <w:r w:rsidRPr="00C542AE" w:rsidDel="00C542AE">
          <w:rPr>
            <w:rStyle w:val="Hypertextovodkaz"/>
            <w:rPrChange w:id="17" w:author="Kitti Orszaghova" w:date="2019-11-15T12:22:00Z">
              <w:rPr>
                <w:rStyle w:val="Hypertextovodkaz"/>
              </w:rPr>
            </w:rPrChange>
          </w:rPr>
          <w:delText>Zpráva záborového elaborátu</w:delText>
        </w:r>
        <w:r w:rsidDel="00C542AE">
          <w:rPr>
            <w:webHidden/>
          </w:rPr>
          <w:tab/>
          <w:delText>3</w:delText>
        </w:r>
      </w:del>
    </w:p>
    <w:p w14:paraId="3BE74ECE" w14:textId="42AA9DA1" w:rsidR="00F839E2" w:rsidDel="00F839E2" w:rsidRDefault="00F839E2">
      <w:pPr>
        <w:pStyle w:val="Obsah1"/>
        <w:rPr>
          <w:del w:id="18" w:author="Kitti Orszaghova" w:date="2019-11-15T12:10:00Z"/>
          <w:rFonts w:asciiTheme="minorHAnsi" w:hAnsiTheme="minorHAnsi"/>
          <w:b w:val="0"/>
          <w:bCs w:val="0"/>
          <w:sz w:val="22"/>
        </w:rPr>
      </w:pPr>
      <w:del w:id="19" w:author="Kitti Orszaghova" w:date="2019-11-15T12:10:00Z">
        <w:r w:rsidRPr="00F839E2" w:rsidDel="00F839E2">
          <w:rPr>
            <w:rStyle w:val="Hypertextovodkaz"/>
            <w:rPrChange w:id="20" w:author="Kitti Orszaghova" w:date="2019-11-15T12:10:00Z">
              <w:rPr>
                <w:rStyle w:val="Hypertextovodkaz"/>
              </w:rPr>
            </w:rPrChange>
          </w:rPr>
          <w:delText>C.04.1.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Style w:val="Hypertextovodkaz"/>
            <w:rPrChange w:id="21" w:author="Kitti Orszaghova" w:date="2019-11-15T12:10:00Z">
              <w:rPr>
                <w:rStyle w:val="Hypertextovodkaz"/>
              </w:rPr>
            </w:rPrChange>
          </w:rPr>
          <w:delText>Identifikační údaje</w:delText>
        </w:r>
        <w:r w:rsidDel="00F839E2">
          <w:rPr>
            <w:webHidden/>
          </w:rPr>
          <w:tab/>
          <w:delText>2</w:delText>
        </w:r>
      </w:del>
    </w:p>
    <w:p w14:paraId="33C70BD4" w14:textId="7B3A6ACE" w:rsidR="00F839E2" w:rsidDel="00F839E2" w:rsidRDefault="00F839E2">
      <w:pPr>
        <w:pStyle w:val="Obsah1"/>
        <w:rPr>
          <w:del w:id="22" w:author="Kitti Orszaghova" w:date="2019-11-15T12:10:00Z"/>
          <w:rFonts w:asciiTheme="minorHAnsi" w:hAnsiTheme="minorHAnsi"/>
          <w:b w:val="0"/>
          <w:bCs w:val="0"/>
          <w:sz w:val="22"/>
        </w:rPr>
      </w:pPr>
      <w:del w:id="23" w:author="Kitti Orszaghova" w:date="2019-11-15T12:10:00Z"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Style w:val="Hypertextovodkaz"/>
            <w:rPrChange w:id="24" w:author="Kitti Orszaghova" w:date="2019-11-15T12:10:00Z">
              <w:rPr>
                <w:rStyle w:val="Hypertextovodkaz"/>
              </w:rPr>
            </w:rPrChange>
          </w:rPr>
          <w:delText>Zpráva záborového elaborátu</w:delText>
        </w:r>
        <w:r w:rsidDel="00F839E2">
          <w:rPr>
            <w:webHidden/>
          </w:rPr>
          <w:tab/>
          <w:delText>3</w:delText>
        </w:r>
      </w:del>
    </w:p>
    <w:p w14:paraId="761D996E" w14:textId="3FF07146" w:rsidR="00F839E2" w:rsidDel="00F839E2" w:rsidRDefault="00F839E2">
      <w:pPr>
        <w:pStyle w:val="Obsah1"/>
        <w:rPr>
          <w:del w:id="25" w:author="Kitti Orszaghova" w:date="2019-11-15T12:10:00Z"/>
          <w:rFonts w:asciiTheme="minorHAnsi" w:hAnsiTheme="minorHAnsi"/>
          <w:b w:val="0"/>
          <w:bCs w:val="0"/>
          <w:sz w:val="22"/>
        </w:rPr>
      </w:pPr>
      <w:del w:id="26" w:author="Kitti Orszaghova" w:date="2019-11-15T12:10:00Z">
        <w:r w:rsidRPr="00F839E2" w:rsidDel="00F839E2">
          <w:rPr>
            <w:rStyle w:val="Hypertextovodkaz"/>
            <w:rPrChange w:id="27" w:author="Kitti Orszaghova" w:date="2019-11-15T12:10:00Z">
              <w:rPr>
                <w:rStyle w:val="Hypertextovodkaz"/>
              </w:rPr>
            </w:rPrChange>
          </w:rPr>
          <w:delText>C.04.2.</w:delText>
        </w:r>
        <w:r w:rsidDel="00F839E2">
          <w:rPr>
            <w:webHidden/>
          </w:rPr>
          <w:tab/>
          <w:delText>3</w:delText>
        </w:r>
      </w:del>
    </w:p>
    <w:p w14:paraId="689413DC" w14:textId="7C147805" w:rsidR="00F839E2" w:rsidDel="00F839E2" w:rsidRDefault="00F839E2">
      <w:pPr>
        <w:pStyle w:val="Obsah1"/>
        <w:rPr>
          <w:del w:id="28" w:author="Kitti Orszaghova" w:date="2019-11-15T12:10:00Z"/>
          <w:rFonts w:asciiTheme="minorHAnsi" w:hAnsiTheme="minorHAnsi"/>
          <w:b w:val="0"/>
          <w:bCs w:val="0"/>
          <w:sz w:val="22"/>
        </w:rPr>
      </w:pPr>
      <w:del w:id="29" w:author="Kitti Orszaghova" w:date="2019-11-15T12:10:00Z">
        <w:r w:rsidRPr="00F839E2" w:rsidDel="00F839E2">
          <w:rPr>
            <w:rStyle w:val="Hypertextovodkaz"/>
            <w:rPrChange w:id="30" w:author="Kitti Orszaghova" w:date="2019-11-15T12:10:00Z">
              <w:rPr>
                <w:rStyle w:val="Hypertextovodkaz"/>
              </w:rPr>
            </w:rPrChange>
          </w:rPr>
          <w:delText>C.04.3.</w:delText>
        </w:r>
        <w:r w:rsidDel="00F839E2">
          <w:rPr>
            <w:webHidden/>
          </w:rPr>
          <w:tab/>
          <w:delText>3</w:delText>
        </w:r>
      </w:del>
    </w:p>
    <w:p w14:paraId="59088C91" w14:textId="13CAC55A" w:rsidR="00F839E2" w:rsidDel="00F839E2" w:rsidRDefault="00F839E2">
      <w:pPr>
        <w:pStyle w:val="Obsah1"/>
        <w:rPr>
          <w:del w:id="31" w:author="Kitti Orszaghova" w:date="2019-11-15T12:09:00Z"/>
          <w:rFonts w:asciiTheme="minorHAnsi" w:hAnsiTheme="minorHAnsi"/>
          <w:b w:val="0"/>
          <w:bCs w:val="0"/>
          <w:sz w:val="22"/>
        </w:rPr>
      </w:pPr>
      <w:del w:id="32" w:author="Kitti Orszaghova" w:date="2019-11-15T12:09:00Z">
        <w:r w:rsidRPr="00F839E2" w:rsidDel="00F839E2">
          <w:rPr>
            <w:rStyle w:val="Hypertextovodkaz"/>
            <w:rPrChange w:id="33" w:author="Kitti Orszaghova" w:date="2019-11-15T12:09:00Z">
              <w:rPr>
                <w:rStyle w:val="Hypertextovodkaz"/>
              </w:rPr>
            </w:rPrChange>
          </w:rPr>
          <w:delText>C.04.1.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Style w:val="Hypertextovodkaz"/>
            <w:rPrChange w:id="34" w:author="Kitti Orszaghova" w:date="2019-11-15T12:09:00Z">
              <w:rPr>
                <w:rStyle w:val="Hypertextovodkaz"/>
              </w:rPr>
            </w:rPrChange>
          </w:rPr>
          <w:delText>Identifikační údaje</w:delText>
        </w:r>
        <w:r w:rsidDel="00F839E2">
          <w:rPr>
            <w:webHidden/>
          </w:rPr>
          <w:tab/>
          <w:delText>2</w:delText>
        </w:r>
      </w:del>
    </w:p>
    <w:p w14:paraId="38057B88" w14:textId="407A6A26" w:rsidR="00F839E2" w:rsidDel="00F839E2" w:rsidRDefault="00F839E2">
      <w:pPr>
        <w:pStyle w:val="Obsah1"/>
        <w:rPr>
          <w:del w:id="35" w:author="Kitti Orszaghova" w:date="2019-11-15T12:09:00Z"/>
          <w:rFonts w:asciiTheme="minorHAnsi" w:hAnsiTheme="minorHAnsi"/>
          <w:b w:val="0"/>
          <w:bCs w:val="0"/>
          <w:sz w:val="22"/>
        </w:rPr>
      </w:pPr>
      <w:del w:id="36" w:author="Kitti Orszaghova" w:date="2019-11-15T12:09:00Z"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Style w:val="Hypertextovodkaz"/>
            <w:rPrChange w:id="37" w:author="Kitti Orszaghova" w:date="2019-11-15T12:09:00Z">
              <w:rPr>
                <w:rStyle w:val="Hypertextovodkaz"/>
              </w:rPr>
            </w:rPrChange>
          </w:rPr>
          <w:delText>Zpráva záborového elaborátu</w:delText>
        </w:r>
        <w:r w:rsidDel="00F839E2">
          <w:rPr>
            <w:webHidden/>
          </w:rPr>
          <w:tab/>
          <w:delText>3</w:delText>
        </w:r>
      </w:del>
    </w:p>
    <w:p w14:paraId="4560D69D" w14:textId="377000E4" w:rsidR="00F839E2" w:rsidDel="00F839E2" w:rsidRDefault="00F839E2">
      <w:pPr>
        <w:pStyle w:val="Obsah1"/>
        <w:rPr>
          <w:del w:id="38" w:author="Kitti Orszaghova" w:date="2019-11-15T12:09:00Z"/>
          <w:rFonts w:asciiTheme="minorHAnsi" w:hAnsiTheme="minorHAnsi"/>
          <w:b w:val="0"/>
          <w:bCs w:val="0"/>
          <w:sz w:val="22"/>
        </w:rPr>
      </w:pPr>
      <w:del w:id="39" w:author="Kitti Orszaghova" w:date="2019-11-15T12:09:00Z">
        <w:r w:rsidRPr="00F839E2" w:rsidDel="00F839E2">
          <w:rPr>
            <w:rStyle w:val="Hypertextovodkaz"/>
            <w:rPrChange w:id="40" w:author="Kitti Orszaghova" w:date="2019-11-15T12:09:00Z">
              <w:rPr>
                <w:rStyle w:val="Hypertextovodkaz"/>
              </w:rPr>
            </w:rPrChange>
          </w:rPr>
          <w:delText>C.04.2.</w:delText>
        </w:r>
        <w:r w:rsidDel="00F839E2">
          <w:rPr>
            <w:webHidden/>
          </w:rPr>
          <w:tab/>
          <w:delText>3</w:delText>
        </w:r>
      </w:del>
    </w:p>
    <w:p w14:paraId="400D0D30" w14:textId="2F162671" w:rsidR="00F839E2" w:rsidDel="00F839E2" w:rsidRDefault="00F839E2">
      <w:pPr>
        <w:pStyle w:val="Obsah1"/>
        <w:rPr>
          <w:del w:id="41" w:author="Kitti Orszaghova" w:date="2019-11-15T12:09:00Z"/>
          <w:rFonts w:asciiTheme="minorHAnsi" w:hAnsiTheme="minorHAnsi"/>
          <w:b w:val="0"/>
          <w:bCs w:val="0"/>
          <w:sz w:val="22"/>
        </w:rPr>
      </w:pPr>
      <w:del w:id="42" w:author="Kitti Orszaghova" w:date="2019-11-15T12:09:00Z">
        <w:r w:rsidRPr="00F839E2" w:rsidDel="00F839E2">
          <w:rPr>
            <w:rStyle w:val="Hypertextovodkaz"/>
            <w:rPrChange w:id="43" w:author="Kitti Orszaghova" w:date="2019-11-15T12:09:00Z">
              <w:rPr>
                <w:rStyle w:val="Hypertextovodkaz"/>
              </w:rPr>
            </w:rPrChange>
          </w:rPr>
          <w:delText>C.04.1.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Style w:val="Hypertextovodkaz"/>
            <w:rPrChange w:id="44" w:author="Kitti Orszaghova" w:date="2019-11-15T12:09:00Z">
              <w:rPr>
                <w:rStyle w:val="Hypertextovodkaz"/>
              </w:rPr>
            </w:rPrChange>
          </w:rPr>
          <w:delText>Identifikační údaje</w:delText>
        </w:r>
        <w:r w:rsidDel="00F839E2">
          <w:rPr>
            <w:webHidden/>
          </w:rPr>
          <w:tab/>
          <w:delText>2</w:delText>
        </w:r>
      </w:del>
    </w:p>
    <w:p w14:paraId="4FBFC420" w14:textId="48CE6067" w:rsidR="00F839E2" w:rsidDel="00F839E2" w:rsidRDefault="00F839E2">
      <w:pPr>
        <w:pStyle w:val="Obsah1"/>
        <w:rPr>
          <w:del w:id="45" w:author="Kitti Orszaghova" w:date="2019-11-15T12:09:00Z"/>
          <w:rFonts w:asciiTheme="minorHAnsi" w:hAnsiTheme="minorHAnsi"/>
          <w:b w:val="0"/>
          <w:bCs w:val="0"/>
          <w:sz w:val="22"/>
        </w:rPr>
      </w:pPr>
      <w:del w:id="46" w:author="Kitti Orszaghova" w:date="2019-11-15T12:09:00Z"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Style w:val="Hypertextovodkaz"/>
            <w:rPrChange w:id="47" w:author="Kitti Orszaghova" w:date="2019-11-15T12:09:00Z">
              <w:rPr>
                <w:rStyle w:val="Hypertextovodkaz"/>
              </w:rPr>
            </w:rPrChange>
          </w:rPr>
          <w:delText>Zpráva záborového elaborátu</w:delText>
        </w:r>
        <w:r w:rsidDel="00F839E2">
          <w:rPr>
            <w:webHidden/>
          </w:rPr>
          <w:tab/>
          <w:delText>3</w:delText>
        </w:r>
      </w:del>
    </w:p>
    <w:p w14:paraId="0AD3E9BA" w14:textId="670D1EC9" w:rsidR="00F839E2" w:rsidDel="00F839E2" w:rsidRDefault="00F839E2">
      <w:pPr>
        <w:pStyle w:val="Obsah1"/>
        <w:rPr>
          <w:del w:id="48" w:author="Kitti Orszaghova" w:date="2019-11-15T12:09:00Z"/>
          <w:rFonts w:asciiTheme="minorHAnsi" w:hAnsiTheme="minorHAnsi"/>
          <w:b w:val="0"/>
          <w:bCs w:val="0"/>
          <w:sz w:val="22"/>
        </w:rPr>
      </w:pPr>
      <w:del w:id="49" w:author="Kitti Orszaghova" w:date="2019-11-15T12:09:00Z">
        <w:r w:rsidRPr="00F839E2" w:rsidDel="00F839E2">
          <w:rPr>
            <w:rStyle w:val="Hypertextovodkaz"/>
            <w:rPrChange w:id="50" w:author="Kitti Orszaghova" w:date="2019-11-15T12:09:00Z">
              <w:rPr>
                <w:rStyle w:val="Hypertextovodkaz"/>
              </w:rPr>
            </w:rPrChange>
          </w:rPr>
          <w:delText>C.04.2.</w:delText>
        </w:r>
        <w:r w:rsidDel="00F839E2">
          <w:rPr>
            <w:webHidden/>
          </w:rPr>
          <w:tab/>
          <w:delText>3</w:delText>
        </w:r>
      </w:del>
    </w:p>
    <w:p w14:paraId="50AC9E6F" w14:textId="7EBA3FD6" w:rsidR="00F839E2" w:rsidDel="00F839E2" w:rsidRDefault="00F839E2">
      <w:pPr>
        <w:pStyle w:val="Obsah1"/>
        <w:rPr>
          <w:del w:id="51" w:author="Kitti Orszaghova" w:date="2019-11-15T12:08:00Z"/>
          <w:rFonts w:asciiTheme="minorHAnsi" w:hAnsiTheme="minorHAnsi"/>
          <w:b w:val="0"/>
          <w:bCs w:val="0"/>
          <w:sz w:val="22"/>
        </w:rPr>
      </w:pPr>
      <w:del w:id="52" w:author="Kitti Orszaghova" w:date="2019-11-15T12:08:00Z">
        <w:r w:rsidRPr="00F839E2" w:rsidDel="00F839E2">
          <w:rPr>
            <w:rStyle w:val="Hypertextovodkaz"/>
            <w:rPrChange w:id="53" w:author="Kitti Orszaghova" w:date="2019-11-15T12:08:00Z">
              <w:rPr>
                <w:rStyle w:val="Hypertextovodkaz"/>
              </w:rPr>
            </w:rPrChange>
          </w:rPr>
          <w:delText>Identifikační údaje</w:delText>
        </w:r>
        <w:r w:rsidDel="00F839E2">
          <w:rPr>
            <w:webHidden/>
          </w:rPr>
          <w:tab/>
          <w:delText>2</w:delText>
        </w:r>
      </w:del>
    </w:p>
    <w:p w14:paraId="276F98AD" w14:textId="0946DD85" w:rsidR="005D716B" w:rsidDel="00F839E2" w:rsidRDefault="005D716B">
      <w:pPr>
        <w:pStyle w:val="Obsah1"/>
        <w:rPr>
          <w:del w:id="54" w:author="Kitti Orszaghova" w:date="2019-11-15T12:07:00Z"/>
          <w:rFonts w:asciiTheme="minorHAnsi" w:hAnsiTheme="minorHAnsi"/>
          <w:b w:val="0"/>
          <w:bCs w:val="0"/>
          <w:sz w:val="22"/>
        </w:rPr>
      </w:pPr>
      <w:del w:id="55" w:author="Kitti Orszaghova" w:date="2019-11-15T12:07:00Z">
        <w:r w:rsidRPr="00F839E2" w:rsidDel="00F839E2">
          <w:rPr>
            <w:rPrChange w:id="56" w:author="Kitti Orszaghova" w:date="2019-11-15T12:07:00Z">
              <w:rPr>
                <w:rStyle w:val="Hypertextovodkaz"/>
              </w:rPr>
            </w:rPrChange>
          </w:rPr>
          <w:delText>B.1.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PrChange w:id="57" w:author="Kitti Orszaghova" w:date="2019-11-15T12:07:00Z">
              <w:rPr>
                <w:rStyle w:val="Hypertextovodkaz"/>
              </w:rPr>
            </w:rPrChange>
          </w:rPr>
          <w:delText>Popis území stavby</w:delText>
        </w:r>
        <w:r w:rsidDel="00F839E2">
          <w:rPr>
            <w:webHidden/>
          </w:rPr>
          <w:tab/>
          <w:delText>2</w:delText>
        </w:r>
      </w:del>
    </w:p>
    <w:p w14:paraId="7F40E4AF" w14:textId="02F917BE" w:rsidR="005D716B" w:rsidDel="00F839E2" w:rsidRDefault="005D716B">
      <w:pPr>
        <w:pStyle w:val="Obsah1"/>
        <w:rPr>
          <w:del w:id="58" w:author="Kitti Orszaghova" w:date="2019-11-15T12:07:00Z"/>
          <w:rFonts w:asciiTheme="minorHAnsi" w:hAnsiTheme="minorHAnsi"/>
          <w:b w:val="0"/>
          <w:bCs w:val="0"/>
          <w:sz w:val="22"/>
        </w:rPr>
      </w:pPr>
      <w:del w:id="59" w:author="Kitti Orszaghova" w:date="2019-11-15T12:07:00Z">
        <w:r w:rsidRPr="00F839E2" w:rsidDel="00F839E2">
          <w:rPr>
            <w:rPrChange w:id="60" w:author="Kitti Orszaghova" w:date="2019-11-15T12:07:00Z">
              <w:rPr>
                <w:rStyle w:val="Hypertextovodkaz"/>
              </w:rPr>
            </w:rPrChange>
          </w:rPr>
          <w:delText>B.2.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PrChange w:id="61" w:author="Kitti Orszaghova" w:date="2019-11-15T12:07:00Z">
              <w:rPr>
                <w:rStyle w:val="Hypertextovodkaz"/>
              </w:rPr>
            </w:rPrChange>
          </w:rPr>
          <w:delText>Celkový popis stavby</w:delText>
        </w:r>
        <w:r w:rsidDel="00F839E2">
          <w:rPr>
            <w:webHidden/>
          </w:rPr>
          <w:tab/>
          <w:delText>5</w:delText>
        </w:r>
      </w:del>
    </w:p>
    <w:p w14:paraId="7792047B" w14:textId="3F6F53DB" w:rsidR="005D716B" w:rsidDel="00F839E2" w:rsidRDefault="005D716B">
      <w:pPr>
        <w:pStyle w:val="Obsah2"/>
        <w:rPr>
          <w:del w:id="62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63" w:author="Kitti Orszaghova" w:date="2019-11-15T12:07:00Z">
        <w:r w:rsidRPr="00F839E2" w:rsidDel="00F839E2">
          <w:rPr>
            <w:noProof/>
            <w:rPrChange w:id="64" w:author="Kitti Orszaghova" w:date="2019-11-15T12:07:00Z">
              <w:rPr>
                <w:rStyle w:val="Hypertextovodkaz"/>
                <w:noProof/>
              </w:rPr>
            </w:rPrChange>
          </w:rPr>
          <w:delText>B.2.1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65" w:author="Kitti Orszaghova" w:date="2019-11-15T12:07:00Z">
              <w:rPr>
                <w:rStyle w:val="Hypertextovodkaz"/>
                <w:noProof/>
              </w:rPr>
            </w:rPrChange>
          </w:rPr>
          <w:delText>Základní charakteristika stavby a jejího užívání</w:delText>
        </w:r>
        <w:r w:rsidDel="00F839E2">
          <w:rPr>
            <w:noProof/>
            <w:webHidden/>
          </w:rPr>
          <w:tab/>
          <w:delText>5</w:delText>
        </w:r>
      </w:del>
    </w:p>
    <w:p w14:paraId="37C2ED14" w14:textId="1AABD012" w:rsidR="005D716B" w:rsidDel="00F839E2" w:rsidRDefault="005D716B">
      <w:pPr>
        <w:pStyle w:val="Obsah2"/>
        <w:rPr>
          <w:del w:id="66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67" w:author="Kitti Orszaghova" w:date="2019-11-15T12:07:00Z">
        <w:r w:rsidRPr="00F839E2" w:rsidDel="00F839E2">
          <w:rPr>
            <w:noProof/>
            <w:rPrChange w:id="68" w:author="Kitti Orszaghova" w:date="2019-11-15T12:07:00Z">
              <w:rPr>
                <w:rStyle w:val="Hypertextovodkaz"/>
                <w:noProof/>
              </w:rPr>
            </w:rPrChange>
          </w:rPr>
          <w:delText>B.2.2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69" w:author="Kitti Orszaghova" w:date="2019-11-15T12:07:00Z">
              <w:rPr>
                <w:rStyle w:val="Hypertextovodkaz"/>
                <w:noProof/>
              </w:rPr>
            </w:rPrChange>
          </w:rPr>
          <w:delText>Celkové urbanistické a architektonické řešení</w:delText>
        </w:r>
        <w:r w:rsidDel="00F839E2">
          <w:rPr>
            <w:noProof/>
            <w:webHidden/>
          </w:rPr>
          <w:tab/>
          <w:delText>10</w:delText>
        </w:r>
      </w:del>
    </w:p>
    <w:p w14:paraId="4C0DDE9F" w14:textId="218F0B28" w:rsidR="005D716B" w:rsidDel="00F839E2" w:rsidRDefault="005D716B">
      <w:pPr>
        <w:pStyle w:val="Obsah2"/>
        <w:rPr>
          <w:del w:id="70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71" w:author="Kitti Orszaghova" w:date="2019-11-15T12:07:00Z">
        <w:r w:rsidRPr="00F839E2" w:rsidDel="00F839E2">
          <w:rPr>
            <w:noProof/>
            <w:rPrChange w:id="72" w:author="Kitti Orszaghova" w:date="2019-11-15T12:07:00Z">
              <w:rPr>
                <w:rStyle w:val="Hypertextovodkaz"/>
                <w:noProof/>
              </w:rPr>
            </w:rPrChange>
          </w:rPr>
          <w:delText>B.2.3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73" w:author="Kitti Orszaghova" w:date="2019-11-15T12:07:00Z">
              <w:rPr>
                <w:rStyle w:val="Hypertextovodkaz"/>
                <w:noProof/>
              </w:rPr>
            </w:rPrChange>
          </w:rPr>
          <w:delText>Celkové dispoziční a provozní řešení, technologie výroby</w:delText>
        </w:r>
        <w:r w:rsidDel="00F839E2">
          <w:rPr>
            <w:noProof/>
            <w:webHidden/>
          </w:rPr>
          <w:tab/>
          <w:delText>11</w:delText>
        </w:r>
      </w:del>
    </w:p>
    <w:p w14:paraId="4B22691B" w14:textId="76E0C76A" w:rsidR="005D716B" w:rsidDel="00F839E2" w:rsidRDefault="005D716B">
      <w:pPr>
        <w:pStyle w:val="Obsah2"/>
        <w:rPr>
          <w:del w:id="74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75" w:author="Kitti Orszaghova" w:date="2019-11-15T12:07:00Z">
        <w:r w:rsidRPr="00F839E2" w:rsidDel="00F839E2">
          <w:rPr>
            <w:noProof/>
            <w:rPrChange w:id="76" w:author="Kitti Orszaghova" w:date="2019-11-15T12:07:00Z">
              <w:rPr>
                <w:rStyle w:val="Hypertextovodkaz"/>
                <w:noProof/>
              </w:rPr>
            </w:rPrChange>
          </w:rPr>
          <w:delText>B.2.4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77" w:author="Kitti Orszaghova" w:date="2019-11-15T12:07:00Z">
              <w:rPr>
                <w:rStyle w:val="Hypertextovodkaz"/>
                <w:noProof/>
              </w:rPr>
            </w:rPrChange>
          </w:rPr>
          <w:delText>Bezbariérové užívání stavby</w:delText>
        </w:r>
        <w:r w:rsidDel="00F839E2">
          <w:rPr>
            <w:noProof/>
            <w:webHidden/>
          </w:rPr>
          <w:tab/>
          <w:delText>12</w:delText>
        </w:r>
      </w:del>
    </w:p>
    <w:p w14:paraId="02270781" w14:textId="39A58544" w:rsidR="005D716B" w:rsidDel="00F839E2" w:rsidRDefault="005D716B">
      <w:pPr>
        <w:pStyle w:val="Obsah2"/>
        <w:rPr>
          <w:del w:id="78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79" w:author="Kitti Orszaghova" w:date="2019-11-15T12:07:00Z">
        <w:r w:rsidRPr="00F839E2" w:rsidDel="00F839E2">
          <w:rPr>
            <w:noProof/>
            <w:rPrChange w:id="80" w:author="Kitti Orszaghova" w:date="2019-11-15T12:07:00Z">
              <w:rPr>
                <w:rStyle w:val="Hypertextovodkaz"/>
                <w:noProof/>
              </w:rPr>
            </w:rPrChange>
          </w:rPr>
          <w:delText>B.2.5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81" w:author="Kitti Orszaghova" w:date="2019-11-15T12:07:00Z">
              <w:rPr>
                <w:rStyle w:val="Hypertextovodkaz"/>
                <w:noProof/>
              </w:rPr>
            </w:rPrChange>
          </w:rPr>
          <w:delText>Bezpečnost při užívání stavby</w:delText>
        </w:r>
        <w:r w:rsidDel="00F839E2">
          <w:rPr>
            <w:noProof/>
            <w:webHidden/>
          </w:rPr>
          <w:tab/>
          <w:delText>12</w:delText>
        </w:r>
      </w:del>
    </w:p>
    <w:p w14:paraId="2E579969" w14:textId="09284F26" w:rsidR="005D716B" w:rsidDel="00F839E2" w:rsidRDefault="005D716B">
      <w:pPr>
        <w:pStyle w:val="Obsah2"/>
        <w:rPr>
          <w:del w:id="82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83" w:author="Kitti Orszaghova" w:date="2019-11-15T12:07:00Z">
        <w:r w:rsidRPr="00F839E2" w:rsidDel="00F839E2">
          <w:rPr>
            <w:noProof/>
            <w:rPrChange w:id="84" w:author="Kitti Orszaghova" w:date="2019-11-15T12:07:00Z">
              <w:rPr>
                <w:rStyle w:val="Hypertextovodkaz"/>
                <w:noProof/>
              </w:rPr>
            </w:rPrChange>
          </w:rPr>
          <w:delText>B.2.6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85" w:author="Kitti Orszaghova" w:date="2019-11-15T12:07:00Z">
              <w:rPr>
                <w:rStyle w:val="Hypertextovodkaz"/>
                <w:noProof/>
              </w:rPr>
            </w:rPrChange>
          </w:rPr>
          <w:delText>Základní technický popis stavby</w:delText>
        </w:r>
        <w:r w:rsidDel="00F839E2">
          <w:rPr>
            <w:noProof/>
            <w:webHidden/>
          </w:rPr>
          <w:tab/>
          <w:delText>12</w:delText>
        </w:r>
      </w:del>
    </w:p>
    <w:p w14:paraId="71A517CD" w14:textId="60646565" w:rsidR="005D716B" w:rsidDel="00F839E2" w:rsidRDefault="005D716B">
      <w:pPr>
        <w:pStyle w:val="Obsah2"/>
        <w:rPr>
          <w:del w:id="86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87" w:author="Kitti Orszaghova" w:date="2019-11-15T12:07:00Z">
        <w:r w:rsidRPr="00F839E2" w:rsidDel="00F839E2">
          <w:rPr>
            <w:noProof/>
            <w:rPrChange w:id="88" w:author="Kitti Orszaghova" w:date="2019-11-15T12:07:00Z">
              <w:rPr>
                <w:rStyle w:val="Hypertextovodkaz"/>
                <w:noProof/>
              </w:rPr>
            </w:rPrChange>
          </w:rPr>
          <w:delText>B.2.7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89" w:author="Kitti Orszaghova" w:date="2019-11-15T12:07:00Z">
              <w:rPr>
                <w:rStyle w:val="Hypertextovodkaz"/>
                <w:noProof/>
              </w:rPr>
            </w:rPrChange>
          </w:rPr>
          <w:delText>Základní popis technických a technologických zařízení</w:delText>
        </w:r>
        <w:r w:rsidDel="00F839E2">
          <w:rPr>
            <w:noProof/>
            <w:webHidden/>
          </w:rPr>
          <w:tab/>
          <w:delText>16</w:delText>
        </w:r>
      </w:del>
    </w:p>
    <w:p w14:paraId="658F0F54" w14:textId="36FDEA63" w:rsidR="005D716B" w:rsidDel="00F839E2" w:rsidRDefault="005D716B">
      <w:pPr>
        <w:pStyle w:val="Obsah2"/>
        <w:rPr>
          <w:del w:id="90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91" w:author="Kitti Orszaghova" w:date="2019-11-15T12:07:00Z">
        <w:r w:rsidRPr="00F839E2" w:rsidDel="00F839E2">
          <w:rPr>
            <w:noProof/>
            <w:rPrChange w:id="92" w:author="Kitti Orszaghova" w:date="2019-11-15T12:07:00Z">
              <w:rPr>
                <w:rStyle w:val="Hypertextovodkaz"/>
                <w:noProof/>
              </w:rPr>
            </w:rPrChange>
          </w:rPr>
          <w:delText>B.2.8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93" w:author="Kitti Orszaghova" w:date="2019-11-15T12:07:00Z">
              <w:rPr>
                <w:rStyle w:val="Hypertextovodkaz"/>
                <w:noProof/>
              </w:rPr>
            </w:rPrChange>
          </w:rPr>
          <w:delText>Zásady požárně bezpečnostního řešení</w:delText>
        </w:r>
        <w:r w:rsidDel="00F839E2">
          <w:rPr>
            <w:noProof/>
            <w:webHidden/>
          </w:rPr>
          <w:tab/>
          <w:delText>19</w:delText>
        </w:r>
      </w:del>
    </w:p>
    <w:p w14:paraId="3C4BED19" w14:textId="7484CC93" w:rsidR="005D716B" w:rsidDel="00F839E2" w:rsidRDefault="005D716B">
      <w:pPr>
        <w:pStyle w:val="Obsah2"/>
        <w:rPr>
          <w:del w:id="94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95" w:author="Kitti Orszaghova" w:date="2019-11-15T12:07:00Z">
        <w:r w:rsidRPr="00F839E2" w:rsidDel="00F839E2">
          <w:rPr>
            <w:noProof/>
            <w:rPrChange w:id="96" w:author="Kitti Orszaghova" w:date="2019-11-15T12:07:00Z">
              <w:rPr>
                <w:rStyle w:val="Hypertextovodkaz"/>
                <w:noProof/>
              </w:rPr>
            </w:rPrChange>
          </w:rPr>
          <w:delText>B.2.9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97" w:author="Kitti Orszaghova" w:date="2019-11-15T12:07:00Z">
              <w:rPr>
                <w:rStyle w:val="Hypertextovodkaz"/>
                <w:noProof/>
              </w:rPr>
            </w:rPrChange>
          </w:rPr>
          <w:delText>Úspora energie a tepelná ochrana</w:delText>
        </w:r>
        <w:r w:rsidDel="00F839E2">
          <w:rPr>
            <w:noProof/>
            <w:webHidden/>
          </w:rPr>
          <w:tab/>
          <w:delText>19</w:delText>
        </w:r>
      </w:del>
    </w:p>
    <w:p w14:paraId="47D39AEB" w14:textId="61E15D41" w:rsidR="005D716B" w:rsidDel="00F839E2" w:rsidRDefault="005D716B">
      <w:pPr>
        <w:pStyle w:val="Obsah2"/>
        <w:rPr>
          <w:del w:id="98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99" w:author="Kitti Orszaghova" w:date="2019-11-15T12:07:00Z">
        <w:r w:rsidRPr="00F839E2" w:rsidDel="00F839E2">
          <w:rPr>
            <w:noProof/>
            <w:rPrChange w:id="100" w:author="Kitti Orszaghova" w:date="2019-11-15T12:07:00Z">
              <w:rPr>
                <w:rStyle w:val="Hypertextovodkaz"/>
                <w:noProof/>
              </w:rPr>
            </w:rPrChange>
          </w:rPr>
          <w:delText>B.2.10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101" w:author="Kitti Orszaghova" w:date="2019-11-15T12:07:00Z">
              <w:rPr>
                <w:rStyle w:val="Hypertextovodkaz"/>
                <w:noProof/>
              </w:rPr>
            </w:rPrChange>
          </w:rPr>
          <w:delText>Hygienické požadavky na stavby, požadavky na pracovní a komunální prostředí</w:delText>
        </w:r>
        <w:r w:rsidDel="00F839E2">
          <w:rPr>
            <w:noProof/>
            <w:webHidden/>
          </w:rPr>
          <w:tab/>
          <w:delText>19</w:delText>
        </w:r>
      </w:del>
    </w:p>
    <w:p w14:paraId="1BEB041D" w14:textId="4B96E77D" w:rsidR="005D716B" w:rsidDel="00F839E2" w:rsidRDefault="005D716B">
      <w:pPr>
        <w:pStyle w:val="Obsah2"/>
        <w:rPr>
          <w:del w:id="102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103" w:author="Kitti Orszaghova" w:date="2019-11-15T12:07:00Z">
        <w:r w:rsidRPr="00F839E2" w:rsidDel="00F839E2">
          <w:rPr>
            <w:noProof/>
            <w:rPrChange w:id="104" w:author="Kitti Orszaghova" w:date="2019-11-15T12:07:00Z">
              <w:rPr>
                <w:rStyle w:val="Hypertextovodkaz"/>
                <w:noProof/>
              </w:rPr>
            </w:rPrChange>
          </w:rPr>
          <w:delText>B.2.11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105" w:author="Kitti Orszaghova" w:date="2019-11-15T12:07:00Z">
              <w:rPr>
                <w:rStyle w:val="Hypertextovodkaz"/>
                <w:noProof/>
              </w:rPr>
            </w:rPrChange>
          </w:rPr>
          <w:delText>Zásady ochrany stavby před negativními účinky vnějšího prostředí</w:delText>
        </w:r>
        <w:r w:rsidDel="00F839E2">
          <w:rPr>
            <w:noProof/>
            <w:webHidden/>
          </w:rPr>
          <w:tab/>
          <w:delText>24</w:delText>
        </w:r>
      </w:del>
    </w:p>
    <w:p w14:paraId="22097EBD" w14:textId="74C6606B" w:rsidR="005D716B" w:rsidDel="00F839E2" w:rsidRDefault="005D716B">
      <w:pPr>
        <w:pStyle w:val="Obsah1"/>
        <w:rPr>
          <w:del w:id="106" w:author="Kitti Orszaghova" w:date="2019-11-15T12:07:00Z"/>
          <w:rFonts w:asciiTheme="minorHAnsi" w:hAnsiTheme="minorHAnsi"/>
          <w:b w:val="0"/>
          <w:bCs w:val="0"/>
          <w:sz w:val="22"/>
        </w:rPr>
      </w:pPr>
      <w:del w:id="107" w:author="Kitti Orszaghova" w:date="2019-11-15T12:07:00Z">
        <w:r w:rsidRPr="00F839E2" w:rsidDel="00F839E2">
          <w:rPr>
            <w:rPrChange w:id="108" w:author="Kitti Orszaghova" w:date="2019-11-15T12:07:00Z">
              <w:rPr>
                <w:rStyle w:val="Hypertextovodkaz"/>
              </w:rPr>
            </w:rPrChange>
          </w:rPr>
          <w:delText>B.3.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PrChange w:id="109" w:author="Kitti Orszaghova" w:date="2019-11-15T12:07:00Z">
              <w:rPr>
                <w:rStyle w:val="Hypertextovodkaz"/>
              </w:rPr>
            </w:rPrChange>
          </w:rPr>
          <w:delText>Připojení na technickou infrastrukturu</w:delText>
        </w:r>
        <w:r w:rsidDel="00F839E2">
          <w:rPr>
            <w:webHidden/>
          </w:rPr>
          <w:tab/>
          <w:delText>25</w:delText>
        </w:r>
      </w:del>
    </w:p>
    <w:p w14:paraId="614FE6F5" w14:textId="507185B5" w:rsidR="005D716B" w:rsidDel="00F839E2" w:rsidRDefault="005D716B">
      <w:pPr>
        <w:pStyle w:val="Obsah2"/>
        <w:rPr>
          <w:del w:id="110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111" w:author="Kitti Orszaghova" w:date="2019-11-15T12:07:00Z">
        <w:r w:rsidRPr="00F839E2" w:rsidDel="00F839E2">
          <w:rPr>
            <w:noProof/>
            <w:rPrChange w:id="112" w:author="Kitti Orszaghova" w:date="2019-11-15T12:07:00Z">
              <w:rPr>
                <w:rStyle w:val="Hypertextovodkaz"/>
                <w:noProof/>
              </w:rPr>
            </w:rPrChange>
          </w:rPr>
          <w:delText>B.3.1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113" w:author="Kitti Orszaghova" w:date="2019-11-15T12:07:00Z">
              <w:rPr>
                <w:rStyle w:val="Hypertextovodkaz"/>
                <w:noProof/>
              </w:rPr>
            </w:rPrChange>
          </w:rPr>
          <w:delText>Napojovací místa technické infrastruktury</w:delText>
        </w:r>
        <w:r w:rsidDel="00F839E2">
          <w:rPr>
            <w:noProof/>
            <w:webHidden/>
          </w:rPr>
          <w:tab/>
          <w:delText>25</w:delText>
        </w:r>
      </w:del>
    </w:p>
    <w:p w14:paraId="515C3E16" w14:textId="0A5A63A6" w:rsidR="005D716B" w:rsidDel="00F839E2" w:rsidRDefault="005D716B">
      <w:pPr>
        <w:pStyle w:val="Obsah2"/>
        <w:rPr>
          <w:del w:id="114" w:author="Kitti Orszaghova" w:date="2019-11-15T12:07:00Z"/>
          <w:rFonts w:asciiTheme="minorHAnsi" w:eastAsiaTheme="minorEastAsia" w:hAnsiTheme="minorHAnsi"/>
          <w:noProof/>
          <w:szCs w:val="22"/>
          <w:lang w:eastAsia="cs-CZ"/>
        </w:rPr>
      </w:pPr>
      <w:del w:id="115" w:author="Kitti Orszaghova" w:date="2019-11-15T12:07:00Z">
        <w:r w:rsidRPr="00F839E2" w:rsidDel="00F839E2">
          <w:rPr>
            <w:noProof/>
            <w:rPrChange w:id="116" w:author="Kitti Orszaghova" w:date="2019-11-15T12:07:00Z">
              <w:rPr>
                <w:rStyle w:val="Hypertextovodkaz"/>
                <w:noProof/>
              </w:rPr>
            </w:rPrChange>
          </w:rPr>
          <w:delText>B.3.2</w:delText>
        </w:r>
        <w:r w:rsidDel="00F839E2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F839E2" w:rsidDel="00F839E2">
          <w:rPr>
            <w:noProof/>
            <w:rPrChange w:id="117" w:author="Kitti Orszaghova" w:date="2019-11-15T12:07:00Z">
              <w:rPr>
                <w:rStyle w:val="Hypertextovodkaz"/>
                <w:noProof/>
              </w:rPr>
            </w:rPrChange>
          </w:rPr>
          <w:delText>Připojovací rozměry, výkonové kapacity a délky</w:delText>
        </w:r>
        <w:r w:rsidDel="00F839E2">
          <w:rPr>
            <w:noProof/>
            <w:webHidden/>
          </w:rPr>
          <w:tab/>
          <w:delText>25</w:delText>
        </w:r>
      </w:del>
    </w:p>
    <w:p w14:paraId="5AC6C036" w14:textId="4510E0E7" w:rsidR="005D716B" w:rsidDel="00F839E2" w:rsidRDefault="005D716B">
      <w:pPr>
        <w:pStyle w:val="Obsah1"/>
        <w:rPr>
          <w:del w:id="118" w:author="Kitti Orszaghova" w:date="2019-11-15T12:07:00Z"/>
          <w:rFonts w:asciiTheme="minorHAnsi" w:hAnsiTheme="minorHAnsi"/>
          <w:b w:val="0"/>
          <w:bCs w:val="0"/>
          <w:sz w:val="22"/>
        </w:rPr>
      </w:pPr>
      <w:del w:id="119" w:author="Kitti Orszaghova" w:date="2019-11-15T12:07:00Z">
        <w:r w:rsidRPr="00F839E2" w:rsidDel="00F839E2">
          <w:rPr>
            <w:rPrChange w:id="120" w:author="Kitti Orszaghova" w:date="2019-11-15T12:07:00Z">
              <w:rPr>
                <w:rStyle w:val="Hypertextovodkaz"/>
              </w:rPr>
            </w:rPrChange>
          </w:rPr>
          <w:delText>B.4.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PrChange w:id="121" w:author="Kitti Orszaghova" w:date="2019-11-15T12:07:00Z">
              <w:rPr>
                <w:rStyle w:val="Hypertextovodkaz"/>
              </w:rPr>
            </w:rPrChange>
          </w:rPr>
          <w:delText>Dopravní řešení</w:delText>
        </w:r>
        <w:r w:rsidDel="00F839E2">
          <w:rPr>
            <w:webHidden/>
          </w:rPr>
          <w:tab/>
          <w:delText>26</w:delText>
        </w:r>
      </w:del>
    </w:p>
    <w:p w14:paraId="15C8B8E1" w14:textId="1BA6B124" w:rsidR="005D716B" w:rsidDel="00F839E2" w:rsidRDefault="005D716B">
      <w:pPr>
        <w:pStyle w:val="Obsah1"/>
        <w:rPr>
          <w:del w:id="122" w:author="Kitti Orszaghova" w:date="2019-11-15T12:07:00Z"/>
          <w:rFonts w:asciiTheme="minorHAnsi" w:hAnsiTheme="minorHAnsi"/>
          <w:b w:val="0"/>
          <w:bCs w:val="0"/>
          <w:sz w:val="22"/>
        </w:rPr>
      </w:pPr>
      <w:del w:id="123" w:author="Kitti Orszaghova" w:date="2019-11-15T12:07:00Z">
        <w:r w:rsidRPr="00F839E2" w:rsidDel="00F839E2">
          <w:rPr>
            <w:rPrChange w:id="124" w:author="Kitti Orszaghova" w:date="2019-11-15T12:07:00Z">
              <w:rPr>
                <w:rStyle w:val="Hypertextovodkaz"/>
              </w:rPr>
            </w:rPrChange>
          </w:rPr>
          <w:delText>B.5.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PrChange w:id="125" w:author="Kitti Orszaghova" w:date="2019-11-15T12:07:00Z">
              <w:rPr>
                <w:rStyle w:val="Hypertextovodkaz"/>
              </w:rPr>
            </w:rPrChange>
          </w:rPr>
          <w:delText>Řešení vegetace a souvisejících terénních úprav</w:delText>
        </w:r>
        <w:r w:rsidDel="00F839E2">
          <w:rPr>
            <w:webHidden/>
          </w:rPr>
          <w:tab/>
          <w:delText>26</w:delText>
        </w:r>
      </w:del>
    </w:p>
    <w:p w14:paraId="50693A5F" w14:textId="7485D74A" w:rsidR="005D716B" w:rsidDel="00F839E2" w:rsidRDefault="005D716B">
      <w:pPr>
        <w:pStyle w:val="Obsah1"/>
        <w:rPr>
          <w:del w:id="126" w:author="Kitti Orszaghova" w:date="2019-11-15T12:07:00Z"/>
          <w:rFonts w:asciiTheme="minorHAnsi" w:hAnsiTheme="minorHAnsi"/>
          <w:b w:val="0"/>
          <w:bCs w:val="0"/>
          <w:sz w:val="22"/>
        </w:rPr>
      </w:pPr>
      <w:del w:id="127" w:author="Kitti Orszaghova" w:date="2019-11-15T12:07:00Z">
        <w:r w:rsidRPr="00F839E2" w:rsidDel="00F839E2">
          <w:rPr>
            <w:rPrChange w:id="128" w:author="Kitti Orszaghova" w:date="2019-11-15T12:07:00Z">
              <w:rPr>
                <w:rStyle w:val="Hypertextovodkaz"/>
              </w:rPr>
            </w:rPrChange>
          </w:rPr>
          <w:delText>B.6.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PrChange w:id="129" w:author="Kitti Orszaghova" w:date="2019-11-15T12:07:00Z">
              <w:rPr>
                <w:rStyle w:val="Hypertextovodkaz"/>
              </w:rPr>
            </w:rPrChange>
          </w:rPr>
          <w:delText>Popis vlivů stavby na životní prostředí a jeho ochrana</w:delText>
        </w:r>
        <w:r w:rsidDel="00F839E2">
          <w:rPr>
            <w:webHidden/>
          </w:rPr>
          <w:tab/>
          <w:delText>27</w:delText>
        </w:r>
      </w:del>
    </w:p>
    <w:p w14:paraId="6FF135E9" w14:textId="3E94DEF5" w:rsidR="005D716B" w:rsidDel="00F839E2" w:rsidRDefault="005D716B">
      <w:pPr>
        <w:pStyle w:val="Obsah1"/>
        <w:rPr>
          <w:del w:id="130" w:author="Kitti Orszaghova" w:date="2019-11-15T12:07:00Z"/>
          <w:rFonts w:asciiTheme="minorHAnsi" w:hAnsiTheme="minorHAnsi"/>
          <w:b w:val="0"/>
          <w:bCs w:val="0"/>
          <w:sz w:val="22"/>
        </w:rPr>
      </w:pPr>
      <w:del w:id="131" w:author="Kitti Orszaghova" w:date="2019-11-15T12:07:00Z">
        <w:r w:rsidRPr="00F839E2" w:rsidDel="00F839E2">
          <w:rPr>
            <w:rPrChange w:id="132" w:author="Kitti Orszaghova" w:date="2019-11-15T12:07:00Z">
              <w:rPr>
                <w:rStyle w:val="Hypertextovodkaz"/>
              </w:rPr>
            </w:rPrChange>
          </w:rPr>
          <w:delText>B.7.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PrChange w:id="133" w:author="Kitti Orszaghova" w:date="2019-11-15T12:07:00Z">
              <w:rPr>
                <w:rStyle w:val="Hypertextovodkaz"/>
              </w:rPr>
            </w:rPrChange>
          </w:rPr>
          <w:delText>Ochrana obyvatelstva</w:delText>
        </w:r>
        <w:r w:rsidDel="00F839E2">
          <w:rPr>
            <w:webHidden/>
          </w:rPr>
          <w:tab/>
          <w:delText>28</w:delText>
        </w:r>
      </w:del>
    </w:p>
    <w:p w14:paraId="13AE1EF6" w14:textId="12BB7DC4" w:rsidR="005D716B" w:rsidDel="00F839E2" w:rsidRDefault="005D716B">
      <w:pPr>
        <w:pStyle w:val="Obsah1"/>
        <w:rPr>
          <w:del w:id="134" w:author="Kitti Orszaghova" w:date="2019-11-15T12:07:00Z"/>
          <w:rFonts w:asciiTheme="minorHAnsi" w:hAnsiTheme="minorHAnsi"/>
          <w:b w:val="0"/>
          <w:bCs w:val="0"/>
          <w:sz w:val="22"/>
        </w:rPr>
      </w:pPr>
      <w:del w:id="135" w:author="Kitti Orszaghova" w:date="2019-11-15T12:07:00Z">
        <w:r w:rsidRPr="00F839E2" w:rsidDel="00F839E2">
          <w:rPr>
            <w:rPrChange w:id="136" w:author="Kitti Orszaghova" w:date="2019-11-15T12:07:00Z">
              <w:rPr>
                <w:rStyle w:val="Hypertextovodkaz"/>
              </w:rPr>
            </w:rPrChange>
          </w:rPr>
          <w:delText>B.8.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PrChange w:id="137" w:author="Kitti Orszaghova" w:date="2019-11-15T12:07:00Z">
              <w:rPr>
                <w:rStyle w:val="Hypertextovodkaz"/>
              </w:rPr>
            </w:rPrChange>
          </w:rPr>
          <w:delText>Zásady organizace výstavby</w:delText>
        </w:r>
        <w:r w:rsidDel="00F839E2">
          <w:rPr>
            <w:webHidden/>
          </w:rPr>
          <w:tab/>
          <w:delText>28</w:delText>
        </w:r>
      </w:del>
    </w:p>
    <w:p w14:paraId="19E68BD3" w14:textId="7C43B067" w:rsidR="005D716B" w:rsidDel="00F839E2" w:rsidRDefault="005D716B">
      <w:pPr>
        <w:pStyle w:val="Obsah1"/>
        <w:rPr>
          <w:del w:id="138" w:author="Kitti Orszaghova" w:date="2019-11-15T12:07:00Z"/>
          <w:rFonts w:asciiTheme="minorHAnsi" w:hAnsiTheme="minorHAnsi"/>
          <w:b w:val="0"/>
          <w:bCs w:val="0"/>
          <w:sz w:val="22"/>
        </w:rPr>
      </w:pPr>
      <w:del w:id="139" w:author="Kitti Orszaghova" w:date="2019-11-15T12:07:00Z">
        <w:r w:rsidRPr="00F839E2" w:rsidDel="00F839E2">
          <w:rPr>
            <w:rPrChange w:id="140" w:author="Kitti Orszaghova" w:date="2019-11-15T12:07:00Z">
              <w:rPr>
                <w:rStyle w:val="Hypertextovodkaz"/>
              </w:rPr>
            </w:rPrChange>
          </w:rPr>
          <w:delText>B.9.</w:delText>
        </w:r>
        <w:r w:rsidDel="00F839E2">
          <w:rPr>
            <w:rFonts w:asciiTheme="minorHAnsi" w:hAnsiTheme="minorHAnsi"/>
            <w:b w:val="0"/>
            <w:bCs w:val="0"/>
            <w:sz w:val="22"/>
          </w:rPr>
          <w:tab/>
        </w:r>
        <w:r w:rsidRPr="00F839E2" w:rsidDel="00F839E2">
          <w:rPr>
            <w:rPrChange w:id="141" w:author="Kitti Orszaghova" w:date="2019-11-15T12:07:00Z">
              <w:rPr>
                <w:rStyle w:val="Hypertextovodkaz"/>
              </w:rPr>
            </w:rPrChange>
          </w:rPr>
          <w:delText>Celkové vodohospodářské řešení</w:delText>
        </w:r>
        <w:r w:rsidDel="00F839E2">
          <w:rPr>
            <w:webHidden/>
          </w:rPr>
          <w:tab/>
          <w:delText>29</w:delText>
        </w:r>
      </w:del>
    </w:p>
    <w:p w14:paraId="0F4BAE40" w14:textId="750A1048" w:rsidR="006435F0" w:rsidRPr="00B83ED2" w:rsidRDefault="005C62D4" w:rsidP="00F51781">
      <w:pPr>
        <w:pStyle w:val="STNORMLN-2"/>
        <w:rPr>
          <w:rFonts w:cs="Segoe UI"/>
          <w:sz w:val="20"/>
          <w:szCs w:val="20"/>
        </w:rPr>
      </w:pPr>
      <w:r w:rsidRPr="00B83ED2">
        <w:rPr>
          <w:rFonts w:cs="Segoe UI"/>
          <w:sz w:val="20"/>
          <w:szCs w:val="20"/>
        </w:rPr>
        <w:fldChar w:fldCharType="end"/>
      </w:r>
      <w:bookmarkStart w:id="142" w:name="_GoBack"/>
      <w:bookmarkEnd w:id="142"/>
    </w:p>
    <w:p w14:paraId="4AC031D6" w14:textId="77777777" w:rsidR="006435F0" w:rsidRPr="00B83ED2" w:rsidRDefault="006435F0" w:rsidP="00F51781">
      <w:pPr>
        <w:pStyle w:val="STNORMLN-2"/>
        <w:rPr>
          <w:rFonts w:cs="Segoe UI"/>
        </w:rPr>
      </w:pPr>
    </w:p>
    <w:p w14:paraId="184BB373" w14:textId="39D5663E" w:rsidR="003859D6" w:rsidRPr="00B83ED2" w:rsidRDefault="003859D6" w:rsidP="00F51781">
      <w:pPr>
        <w:pStyle w:val="STNORMLN-2"/>
        <w:rPr>
          <w:rFonts w:cs="Segoe UI"/>
        </w:rPr>
      </w:pPr>
      <w:r w:rsidRPr="00B83ED2">
        <w:rPr>
          <w:rFonts w:cs="Segoe UI"/>
        </w:rPr>
        <w:br w:type="page"/>
      </w:r>
    </w:p>
    <w:p w14:paraId="77C63D9D" w14:textId="77777777" w:rsidR="00956FFF" w:rsidRDefault="00956FFF" w:rsidP="00F839E2">
      <w:pPr>
        <w:pStyle w:val="STNADPIS1"/>
        <w:pPrChange w:id="143" w:author="Kitti Orszaghova" w:date="2019-11-15T12:08:00Z">
          <w:pPr>
            <w:pStyle w:val="STNADPIS1"/>
            <w:numPr>
              <w:numId w:val="0"/>
            </w:numPr>
          </w:pPr>
        </w:pPrChange>
      </w:pPr>
      <w:bookmarkStart w:id="144" w:name="_Toc18491708"/>
      <w:bookmarkStart w:id="145" w:name="_Toc24712957"/>
      <w:r>
        <w:lastRenderedPageBreak/>
        <w:t>Identifikační údaje</w:t>
      </w:r>
      <w:bookmarkEnd w:id="144"/>
      <w:bookmarkEnd w:id="145"/>
    </w:p>
    <w:tbl>
      <w:tblPr>
        <w:tblpPr w:leftFromText="141" w:rightFromText="141" w:vertAnchor="text" w:horzAnchor="margin" w:tblpY="6"/>
        <w:tblW w:w="9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4"/>
        <w:gridCol w:w="5584"/>
      </w:tblGrid>
      <w:tr w:rsidR="00956FFF" w14:paraId="18F3922C" w14:textId="77777777" w:rsidTr="00956FFF">
        <w:trPr>
          <w:trHeight w:val="364"/>
        </w:trPr>
        <w:tc>
          <w:tcPr>
            <w:tcW w:w="3594" w:type="dxa"/>
            <w:hideMark/>
          </w:tcPr>
          <w:p w14:paraId="0B36AA66" w14:textId="77777777" w:rsidR="00956FFF" w:rsidRPr="0048655E" w:rsidRDefault="00956FFF" w:rsidP="00956FFF">
            <w:pPr>
              <w:pStyle w:val="STNORMLN-2"/>
            </w:pPr>
            <w:r w:rsidRPr="0048655E">
              <w:t>Název stavby</w:t>
            </w:r>
          </w:p>
        </w:tc>
        <w:tc>
          <w:tcPr>
            <w:tcW w:w="5584" w:type="dxa"/>
            <w:hideMark/>
          </w:tcPr>
          <w:p w14:paraId="4B33AFFE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Domov pro osoby s</w:t>
            </w:r>
            <w:r>
              <w:rPr>
                <w:rFonts w:ascii="Segoe UI" w:hAnsi="Segoe UI" w:cs="Segoe UI"/>
              </w:rPr>
              <w:t> </w:t>
            </w:r>
            <w:proofErr w:type="spellStart"/>
            <w:r>
              <w:rPr>
                <w:rFonts w:ascii="Segoe UI" w:hAnsi="Segoe UI" w:cs="Segoe UI"/>
              </w:rPr>
              <w:t>nízkofunkčním</w:t>
            </w:r>
            <w:proofErr w:type="spellEnd"/>
            <w:r>
              <w:rPr>
                <w:rFonts w:ascii="Segoe UI" w:hAnsi="Segoe UI" w:cs="Segoe UI"/>
              </w:rPr>
              <w:t xml:space="preserve"> </w:t>
            </w:r>
            <w:r w:rsidRPr="0048655E">
              <w:rPr>
                <w:rFonts w:ascii="Segoe UI" w:hAnsi="Segoe UI" w:cs="Segoe UI"/>
              </w:rPr>
              <w:t>autismem v Mladé Boleslavi</w:t>
            </w:r>
          </w:p>
        </w:tc>
      </w:tr>
      <w:tr w:rsidR="00956FFF" w14:paraId="259D8590" w14:textId="77777777" w:rsidTr="00956FFF">
        <w:trPr>
          <w:trHeight w:val="364"/>
        </w:trPr>
        <w:tc>
          <w:tcPr>
            <w:tcW w:w="3594" w:type="dxa"/>
            <w:hideMark/>
          </w:tcPr>
          <w:p w14:paraId="533B4EDE" w14:textId="77777777" w:rsidR="00956FFF" w:rsidRPr="0048655E" w:rsidRDefault="00956FFF" w:rsidP="00956FFF">
            <w:pPr>
              <w:pStyle w:val="STNORMLN-2"/>
            </w:pPr>
            <w:r w:rsidRPr="0048655E">
              <w:t xml:space="preserve">Investor </w:t>
            </w:r>
          </w:p>
        </w:tc>
        <w:tc>
          <w:tcPr>
            <w:tcW w:w="5584" w:type="dxa"/>
            <w:hideMark/>
          </w:tcPr>
          <w:p w14:paraId="254D6CEC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Středočeský kraj</w:t>
            </w:r>
          </w:p>
          <w:p w14:paraId="26585E25" w14:textId="77777777" w:rsidR="00956FFF" w:rsidRPr="0048655E" w:rsidRDefault="00956FFF" w:rsidP="00956FFF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Zborovská 11</w:t>
            </w:r>
          </w:p>
          <w:p w14:paraId="27208510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Praha 5</w:t>
            </w:r>
          </w:p>
        </w:tc>
      </w:tr>
      <w:tr w:rsidR="00956FFF" w14:paraId="7081C1D7" w14:textId="77777777" w:rsidTr="00956FFF">
        <w:trPr>
          <w:trHeight w:val="364"/>
        </w:trPr>
        <w:tc>
          <w:tcPr>
            <w:tcW w:w="3594" w:type="dxa"/>
            <w:hideMark/>
          </w:tcPr>
          <w:p w14:paraId="2719BB7B" w14:textId="77777777" w:rsidR="00956FFF" w:rsidRPr="0048655E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Zpracovatel projektu</w:t>
            </w:r>
          </w:p>
        </w:tc>
        <w:tc>
          <w:tcPr>
            <w:tcW w:w="5584" w:type="dxa"/>
            <w:hideMark/>
          </w:tcPr>
          <w:p w14:paraId="213A332E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 + TALAŠ, spol. s r.o.</w:t>
            </w:r>
          </w:p>
          <w:p w14:paraId="50CA28DA" w14:textId="77777777" w:rsidR="00956FFF" w:rsidRPr="0048655E" w:rsidRDefault="00956FFF" w:rsidP="00956FFF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Bucharova 1314/8</w:t>
            </w:r>
          </w:p>
          <w:p w14:paraId="768E156C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158 00 Praha 5</w:t>
            </w:r>
          </w:p>
          <w:p w14:paraId="43D8D575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IČO:06943187</w:t>
            </w:r>
            <w:r w:rsidRPr="0048655E">
              <w:rPr>
                <w:rFonts w:ascii="Segoe UI" w:hAnsi="Segoe UI" w:cs="Segoe UI"/>
                <w:iCs/>
              </w:rPr>
              <w:t xml:space="preserve"> </w:t>
            </w:r>
          </w:p>
        </w:tc>
      </w:tr>
      <w:tr w:rsidR="00956FFF" w14:paraId="2391477D" w14:textId="77777777" w:rsidTr="00956FFF">
        <w:trPr>
          <w:trHeight w:val="364"/>
        </w:trPr>
        <w:tc>
          <w:tcPr>
            <w:tcW w:w="3594" w:type="dxa"/>
            <w:hideMark/>
          </w:tcPr>
          <w:p w14:paraId="3CF65B3A" w14:textId="77777777" w:rsidR="00956FFF" w:rsidRPr="0048655E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Manažer/Hlavní inženýr projektu</w:t>
            </w:r>
          </w:p>
        </w:tc>
        <w:tc>
          <w:tcPr>
            <w:tcW w:w="5584" w:type="dxa"/>
            <w:hideMark/>
          </w:tcPr>
          <w:p w14:paraId="52169F4E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Ing. Miroslav Špitálský</w:t>
            </w:r>
          </w:p>
          <w:p w14:paraId="48EA4801" w14:textId="77777777" w:rsidR="00956FFF" w:rsidRPr="0048655E" w:rsidRDefault="00956FFF" w:rsidP="00956FFF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autorizovaný inženýr pro pozemní stavby </w:t>
            </w:r>
          </w:p>
          <w:p w14:paraId="5ED931F1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obor IP00, ČKAIT – 0005432</w:t>
            </w:r>
          </w:p>
          <w:p w14:paraId="4D5DD3C0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SIEBERT + TALAŠ, spol. s r.o.</w:t>
            </w:r>
            <w:r w:rsidRPr="0048655E">
              <w:rPr>
                <w:rFonts w:ascii="Segoe UI" w:hAnsi="Segoe UI" w:cs="Segoe UI"/>
                <w:iCs/>
              </w:rPr>
              <w:t xml:space="preserve"> </w:t>
            </w:r>
          </w:p>
        </w:tc>
      </w:tr>
      <w:tr w:rsidR="00956FFF" w14:paraId="333FC967" w14:textId="77777777" w:rsidTr="00956FFF">
        <w:trPr>
          <w:trHeight w:val="364"/>
        </w:trPr>
        <w:tc>
          <w:tcPr>
            <w:tcW w:w="3594" w:type="dxa"/>
          </w:tcPr>
          <w:p w14:paraId="17705EFA" w14:textId="77777777" w:rsidR="00956FFF" w:rsidRPr="0048655E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Zodpovědný projektant:</w:t>
            </w:r>
          </w:p>
        </w:tc>
        <w:tc>
          <w:tcPr>
            <w:tcW w:w="5584" w:type="dxa"/>
          </w:tcPr>
          <w:p w14:paraId="4CF86B1F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Ing. </w:t>
            </w:r>
            <w:r>
              <w:rPr>
                <w:rFonts w:ascii="Segoe UI" w:hAnsi="Segoe UI" w:cs="Segoe UI"/>
              </w:rPr>
              <w:t>Kitti Országhová</w:t>
            </w:r>
          </w:p>
          <w:p w14:paraId="713256FB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SIEBERT + TALAŠ, spol. s r.o.</w:t>
            </w:r>
          </w:p>
        </w:tc>
      </w:tr>
      <w:tr w:rsidR="00956FFF" w14:paraId="072615C4" w14:textId="77777777" w:rsidTr="00956FFF">
        <w:trPr>
          <w:trHeight w:val="364"/>
        </w:trPr>
        <w:tc>
          <w:tcPr>
            <w:tcW w:w="3594" w:type="dxa"/>
          </w:tcPr>
          <w:p w14:paraId="311E55C0" w14:textId="77777777" w:rsidR="00956FFF" w:rsidRPr="0048655E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</w:tc>
        <w:tc>
          <w:tcPr>
            <w:tcW w:w="5584" w:type="dxa"/>
          </w:tcPr>
          <w:p w14:paraId="73CC7EB7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</w:p>
        </w:tc>
      </w:tr>
      <w:tr w:rsidR="00956FFF" w14:paraId="40F76CA4" w14:textId="77777777" w:rsidTr="00956FFF">
        <w:trPr>
          <w:trHeight w:val="364"/>
        </w:trPr>
        <w:tc>
          <w:tcPr>
            <w:tcW w:w="3594" w:type="dxa"/>
            <w:hideMark/>
          </w:tcPr>
          <w:p w14:paraId="5B1DA73D" w14:textId="77777777" w:rsidR="00956FFF" w:rsidRPr="0048655E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Objekt:</w:t>
            </w:r>
          </w:p>
        </w:tc>
        <w:tc>
          <w:tcPr>
            <w:tcW w:w="5584" w:type="dxa"/>
            <w:hideMark/>
          </w:tcPr>
          <w:p w14:paraId="1BA5C15A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SO </w:t>
            </w:r>
            <w:r>
              <w:rPr>
                <w:rFonts w:ascii="Segoe UI" w:hAnsi="Segoe UI" w:cs="Segoe UI"/>
              </w:rPr>
              <w:t>0201 – REKONSTRUKCE A PŘÍSTABVA</w:t>
            </w:r>
          </w:p>
        </w:tc>
      </w:tr>
      <w:tr w:rsidR="00956FFF" w14:paraId="65AB3A77" w14:textId="77777777" w:rsidTr="00956FFF">
        <w:trPr>
          <w:trHeight w:val="364"/>
        </w:trPr>
        <w:tc>
          <w:tcPr>
            <w:tcW w:w="3594" w:type="dxa"/>
            <w:hideMark/>
          </w:tcPr>
          <w:p w14:paraId="6F0FAC56" w14:textId="77777777" w:rsidR="00956FFF" w:rsidRPr="0048655E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Zodpovědný projektant objektu:</w:t>
            </w:r>
          </w:p>
        </w:tc>
        <w:tc>
          <w:tcPr>
            <w:tcW w:w="5584" w:type="dxa"/>
            <w:hideMark/>
          </w:tcPr>
          <w:p w14:paraId="47535A80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Ing. </w:t>
            </w:r>
            <w:r>
              <w:rPr>
                <w:rFonts w:ascii="Segoe UI" w:hAnsi="Segoe UI" w:cs="Segoe UI"/>
              </w:rPr>
              <w:t>Kitti Országhová</w:t>
            </w:r>
          </w:p>
          <w:p w14:paraId="698B012C" w14:textId="77777777" w:rsidR="00956FFF" w:rsidRDefault="00956FFF" w:rsidP="00956FFF">
            <w:pPr>
              <w:pStyle w:val="Normlntabodstavec"/>
              <w:spacing w:line="252" w:lineRule="auto"/>
              <w:rPr>
                <w:ins w:id="146" w:author="Kitti Orszaghova" w:date="2019-11-15T12:02:00Z"/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SIEBERT + TALAŠ, spol. s r.o.</w:t>
            </w:r>
          </w:p>
          <w:p w14:paraId="12A971E5" w14:textId="77777777" w:rsidR="00F839E2" w:rsidRDefault="00F839E2" w:rsidP="00956FFF">
            <w:pPr>
              <w:pStyle w:val="Normlntabodstavec"/>
              <w:spacing w:line="252" w:lineRule="auto"/>
              <w:rPr>
                <w:ins w:id="147" w:author="Kitti Orszaghova" w:date="2019-11-15T12:02:00Z"/>
                <w:rFonts w:ascii="Segoe UI" w:hAnsi="Segoe UI" w:cs="Segoe UI"/>
              </w:rPr>
            </w:pPr>
          </w:p>
          <w:p w14:paraId="04609DC3" w14:textId="77777777" w:rsidR="00F839E2" w:rsidRDefault="00F839E2" w:rsidP="00956FFF">
            <w:pPr>
              <w:pStyle w:val="Normlntabodstavec"/>
              <w:spacing w:line="252" w:lineRule="auto"/>
              <w:rPr>
                <w:ins w:id="148" w:author="Kitti Orszaghova" w:date="2019-11-15T12:02:00Z"/>
                <w:rFonts w:ascii="Segoe UI" w:hAnsi="Segoe UI" w:cs="Segoe UI"/>
              </w:rPr>
            </w:pPr>
          </w:p>
          <w:p w14:paraId="19DDAD91" w14:textId="77777777" w:rsidR="00F839E2" w:rsidRDefault="00F839E2" w:rsidP="00956FFF">
            <w:pPr>
              <w:pStyle w:val="Normlntabodstavec"/>
              <w:spacing w:line="252" w:lineRule="auto"/>
              <w:rPr>
                <w:ins w:id="149" w:author="Kitti Orszaghova" w:date="2019-11-15T12:02:00Z"/>
                <w:rFonts w:ascii="Segoe UI" w:hAnsi="Segoe UI" w:cs="Segoe UI"/>
              </w:rPr>
            </w:pPr>
          </w:p>
          <w:p w14:paraId="1D18FB91" w14:textId="77777777" w:rsidR="00F839E2" w:rsidRDefault="00F839E2" w:rsidP="00956FFF">
            <w:pPr>
              <w:pStyle w:val="Normlntabodstavec"/>
              <w:spacing w:line="252" w:lineRule="auto"/>
              <w:rPr>
                <w:ins w:id="150" w:author="Kitti Orszaghova" w:date="2019-11-15T12:02:00Z"/>
                <w:rFonts w:ascii="Segoe UI" w:hAnsi="Segoe UI" w:cs="Segoe UI"/>
              </w:rPr>
            </w:pPr>
          </w:p>
          <w:p w14:paraId="2521CCD2" w14:textId="77777777" w:rsidR="00F839E2" w:rsidRDefault="00F839E2" w:rsidP="00956FFF">
            <w:pPr>
              <w:pStyle w:val="Normlntabodstavec"/>
              <w:spacing w:line="252" w:lineRule="auto"/>
              <w:rPr>
                <w:ins w:id="151" w:author="Kitti Orszaghova" w:date="2019-11-15T12:02:00Z"/>
                <w:rFonts w:ascii="Segoe UI" w:hAnsi="Segoe UI" w:cs="Segoe UI"/>
              </w:rPr>
            </w:pPr>
          </w:p>
          <w:p w14:paraId="5A12E0F9" w14:textId="77777777" w:rsidR="00F839E2" w:rsidRDefault="00F839E2" w:rsidP="00956FFF">
            <w:pPr>
              <w:pStyle w:val="Normlntabodstavec"/>
              <w:spacing w:line="252" w:lineRule="auto"/>
              <w:rPr>
                <w:ins w:id="152" w:author="Kitti Orszaghova" w:date="2019-11-15T12:02:00Z"/>
                <w:rFonts w:ascii="Segoe UI" w:hAnsi="Segoe UI" w:cs="Segoe UI"/>
              </w:rPr>
            </w:pPr>
          </w:p>
          <w:p w14:paraId="3A73EC9B" w14:textId="77777777" w:rsidR="00F839E2" w:rsidRDefault="00F839E2" w:rsidP="00956FFF">
            <w:pPr>
              <w:pStyle w:val="Normlntabodstavec"/>
              <w:spacing w:line="252" w:lineRule="auto"/>
              <w:rPr>
                <w:ins w:id="153" w:author="Kitti Orszaghova" w:date="2019-11-15T12:02:00Z"/>
                <w:rFonts w:ascii="Segoe UI" w:hAnsi="Segoe UI" w:cs="Segoe UI"/>
              </w:rPr>
            </w:pPr>
          </w:p>
          <w:p w14:paraId="5DBFB1FF" w14:textId="77777777" w:rsidR="00F839E2" w:rsidRDefault="00F839E2" w:rsidP="00956FFF">
            <w:pPr>
              <w:pStyle w:val="Normlntabodstavec"/>
              <w:spacing w:line="252" w:lineRule="auto"/>
              <w:rPr>
                <w:ins w:id="154" w:author="Kitti Orszaghova" w:date="2019-11-15T12:02:00Z"/>
                <w:rFonts w:ascii="Segoe UI" w:hAnsi="Segoe UI" w:cs="Segoe UI"/>
              </w:rPr>
            </w:pPr>
          </w:p>
          <w:p w14:paraId="432F0C7D" w14:textId="77777777" w:rsidR="00F839E2" w:rsidRDefault="00F839E2" w:rsidP="00956FFF">
            <w:pPr>
              <w:pStyle w:val="Normlntabodstavec"/>
              <w:spacing w:line="252" w:lineRule="auto"/>
              <w:rPr>
                <w:ins w:id="155" w:author="Kitti Orszaghova" w:date="2019-11-15T12:02:00Z"/>
                <w:rFonts w:ascii="Segoe UI" w:hAnsi="Segoe UI" w:cs="Segoe UI"/>
              </w:rPr>
            </w:pPr>
          </w:p>
          <w:p w14:paraId="172EE244" w14:textId="77777777" w:rsidR="00F839E2" w:rsidRDefault="00F839E2" w:rsidP="00956FFF">
            <w:pPr>
              <w:pStyle w:val="Normlntabodstavec"/>
              <w:spacing w:line="252" w:lineRule="auto"/>
              <w:rPr>
                <w:ins w:id="156" w:author="Kitti Orszaghova" w:date="2019-11-15T12:02:00Z"/>
                <w:rFonts w:ascii="Segoe UI" w:hAnsi="Segoe UI" w:cs="Segoe UI"/>
              </w:rPr>
            </w:pPr>
          </w:p>
          <w:p w14:paraId="4AB75069" w14:textId="77777777" w:rsidR="00F839E2" w:rsidRDefault="00F839E2" w:rsidP="00956FFF">
            <w:pPr>
              <w:pStyle w:val="Normlntabodstavec"/>
              <w:spacing w:line="252" w:lineRule="auto"/>
              <w:rPr>
                <w:ins w:id="157" w:author="Kitti Orszaghova" w:date="2019-11-15T12:02:00Z"/>
                <w:rFonts w:ascii="Segoe UI" w:hAnsi="Segoe UI" w:cs="Segoe UI"/>
              </w:rPr>
            </w:pPr>
          </w:p>
          <w:p w14:paraId="6562672E" w14:textId="579EC4B7" w:rsidR="00F839E2" w:rsidRDefault="00F839E2" w:rsidP="00956FFF">
            <w:pPr>
              <w:pStyle w:val="Normlntabodstavec"/>
              <w:spacing w:line="252" w:lineRule="auto"/>
              <w:rPr>
                <w:ins w:id="158" w:author="Kitti Orszaghova" w:date="2019-11-15T12:08:00Z"/>
                <w:rFonts w:ascii="Segoe UI" w:hAnsi="Segoe UI" w:cs="Segoe UI"/>
              </w:rPr>
            </w:pPr>
          </w:p>
          <w:p w14:paraId="00ED7AC6" w14:textId="318BACB0" w:rsidR="00F839E2" w:rsidRDefault="00F839E2" w:rsidP="00956FFF">
            <w:pPr>
              <w:pStyle w:val="Normlntabodstavec"/>
              <w:spacing w:line="252" w:lineRule="auto"/>
              <w:rPr>
                <w:ins w:id="159" w:author="Kitti Orszaghova" w:date="2019-11-15T12:08:00Z"/>
                <w:rFonts w:ascii="Segoe UI" w:hAnsi="Segoe UI" w:cs="Segoe UI"/>
              </w:rPr>
            </w:pPr>
          </w:p>
          <w:p w14:paraId="566C9C9A" w14:textId="77777777" w:rsidR="00F839E2" w:rsidRDefault="00F839E2" w:rsidP="00956FFF">
            <w:pPr>
              <w:pStyle w:val="Normlntabodstavec"/>
              <w:spacing w:line="252" w:lineRule="auto"/>
              <w:rPr>
                <w:ins w:id="160" w:author="Kitti Orszaghova" w:date="2019-11-15T12:03:00Z"/>
                <w:rFonts w:ascii="Segoe UI" w:hAnsi="Segoe UI" w:cs="Segoe UI"/>
              </w:rPr>
            </w:pPr>
          </w:p>
          <w:p w14:paraId="63C3B2B2" w14:textId="161F9C54" w:rsidR="00F839E2" w:rsidRPr="00F839E2" w:rsidRDefault="00F839E2" w:rsidP="00F839E2">
            <w:pPr>
              <w:pStyle w:val="STNADPIS-3bezcisel"/>
              <w:rPr>
                <w:rPrChange w:id="161" w:author="Kitti Orszaghova" w:date="2019-11-15T12:03:00Z">
                  <w:rPr/>
                </w:rPrChange>
              </w:rPr>
              <w:pPrChange w:id="162" w:author="Kitti Orszaghova" w:date="2019-11-15T12:03:00Z">
                <w:pPr>
                  <w:pStyle w:val="Normlntabodstavec"/>
                  <w:framePr w:hSpace="141" w:wrap="around" w:vAnchor="text" w:hAnchor="margin" w:y="6"/>
                  <w:spacing w:line="252" w:lineRule="auto"/>
                </w:pPr>
              </w:pPrChange>
            </w:pPr>
          </w:p>
        </w:tc>
      </w:tr>
    </w:tbl>
    <w:p w14:paraId="418A7563" w14:textId="33CBACE4" w:rsidR="00956FFF" w:rsidDel="00F839E2" w:rsidRDefault="00956FFF" w:rsidP="00F839E2">
      <w:pPr>
        <w:pStyle w:val="STNADPIS1"/>
        <w:numPr>
          <w:ilvl w:val="0"/>
          <w:numId w:val="0"/>
        </w:numPr>
        <w:rPr>
          <w:del w:id="163" w:author="Kitti Orszaghova" w:date="2019-11-15T12:03:00Z"/>
        </w:rPr>
        <w:pPrChange w:id="164" w:author="Kitti Orszaghova" w:date="2019-11-15T12:09:00Z">
          <w:pPr>
            <w:pStyle w:val="STNADPIS1"/>
          </w:pPr>
        </w:pPrChange>
      </w:pPr>
      <w:bookmarkStart w:id="165" w:name="_Toc24712958"/>
      <w:bookmarkEnd w:id="165"/>
    </w:p>
    <w:p w14:paraId="4FE7C3E8" w14:textId="43FF058A" w:rsidR="00F839E2" w:rsidRDefault="00F839E2" w:rsidP="00F839E2">
      <w:pPr>
        <w:pStyle w:val="STNADPIS1"/>
        <w:rPr>
          <w:ins w:id="166" w:author="Kitti Orszaghova" w:date="2019-11-15T12:03:00Z"/>
        </w:rPr>
        <w:pPrChange w:id="167" w:author="Kitti Orszaghova" w:date="2019-11-15T12:08:00Z">
          <w:pPr>
            <w:pStyle w:val="STNADPIS1"/>
            <w:numPr>
              <w:numId w:val="0"/>
            </w:numPr>
          </w:pPr>
        </w:pPrChange>
      </w:pPr>
      <w:bookmarkStart w:id="168" w:name="_Toc24712959"/>
      <w:ins w:id="169" w:author="Kitti Orszaghova" w:date="2019-11-15T12:09:00Z">
        <w:r>
          <w:t xml:space="preserve">Zpráva </w:t>
        </w:r>
        <w:r w:rsidRPr="00524796">
          <w:t>záborového</w:t>
        </w:r>
        <w:r>
          <w:t xml:space="preserve"> elaborátu</w:t>
        </w:r>
      </w:ins>
      <w:bookmarkEnd w:id="168"/>
    </w:p>
    <w:p w14:paraId="3D619297" w14:textId="24373013" w:rsidR="00F839E2" w:rsidRPr="00F839E2" w:rsidRDefault="00F839E2" w:rsidP="00F839E2">
      <w:pPr>
        <w:pStyle w:val="STNORMLN-1"/>
        <w:rPr>
          <w:ins w:id="170" w:author="Kitti Orszaghova" w:date="2019-11-15T12:04:00Z"/>
          <w:b/>
          <w:bCs/>
          <w:rPrChange w:id="171" w:author="Kitti Orszaghova" w:date="2019-11-15T12:10:00Z">
            <w:rPr>
              <w:ins w:id="172" w:author="Kitti Orszaghova" w:date="2019-11-15T12:04:00Z"/>
            </w:rPr>
          </w:rPrChange>
        </w:rPr>
        <w:pPrChange w:id="173" w:author="Kitti Orszaghova" w:date="2019-11-15T12:10:00Z">
          <w:pPr>
            <w:pStyle w:val="STNORMLN-1"/>
            <w:jc w:val="both"/>
          </w:pPr>
        </w:pPrChange>
      </w:pPr>
      <w:bookmarkStart w:id="174" w:name="_Toc14187817"/>
      <w:bookmarkStart w:id="175" w:name="_Toc14257784"/>
      <w:bookmarkStart w:id="176" w:name="_Toc14335639"/>
      <w:bookmarkStart w:id="177" w:name="_Toc14445652"/>
      <w:bookmarkStart w:id="178" w:name="_Toc18349077"/>
      <w:bookmarkStart w:id="179" w:name="_Toc18349079"/>
      <w:bookmarkStart w:id="180" w:name="_Toc18349082"/>
      <w:bookmarkStart w:id="181" w:name="_Toc18349084"/>
      <w:bookmarkStart w:id="182" w:name="_Toc18349086"/>
      <w:bookmarkStart w:id="183" w:name="_Toc18349088"/>
      <w:bookmarkStart w:id="184" w:name="_Toc18349090"/>
      <w:bookmarkStart w:id="185" w:name="_Toc14257800"/>
      <w:bookmarkStart w:id="186" w:name="_Toc14335655"/>
      <w:bookmarkStart w:id="187" w:name="_Toc14445668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ins w:id="188" w:author="Kitti Orszaghova" w:date="2019-11-15T12:04:00Z">
        <w:r w:rsidRPr="00F839E2">
          <w:rPr>
            <w:b/>
            <w:bCs/>
            <w:rPrChange w:id="189" w:author="Kitti Orszaghova" w:date="2019-11-15T12:10:00Z">
              <w:rPr/>
            </w:rPrChange>
          </w:rPr>
          <w:t>Výchozí podklady a způsob zpracování</w:t>
        </w:r>
      </w:ins>
    </w:p>
    <w:p w14:paraId="14E26CA3" w14:textId="199BA7C4" w:rsidR="00C02181" w:rsidDel="006F4FA9" w:rsidRDefault="00691016" w:rsidP="00EA6DFF">
      <w:pPr>
        <w:pStyle w:val="STNORMLN-1"/>
        <w:jc w:val="both"/>
        <w:rPr>
          <w:del w:id="190" w:author="Kitti Orszaghova" w:date="2019-11-15T12:13:00Z"/>
        </w:rPr>
        <w:pPrChange w:id="191" w:author="Kitti Orszaghova" w:date="2019-11-15T11:59:00Z">
          <w:pPr>
            <w:pStyle w:val="STNORMLN-1"/>
          </w:pPr>
        </w:pPrChange>
      </w:pPr>
      <w:r>
        <w:t>Výchozím podkladem</w:t>
      </w:r>
      <w:bookmarkStart w:id="192" w:name="_Toc18507121"/>
      <w:bookmarkStart w:id="193" w:name="_Toc18507922"/>
      <w:bookmarkStart w:id="194" w:name="_Toc18507124"/>
      <w:bookmarkStart w:id="195" w:name="_Toc18507925"/>
      <w:bookmarkStart w:id="196" w:name="_Toc18507125"/>
      <w:bookmarkStart w:id="197" w:name="_Toc18507926"/>
      <w:bookmarkStart w:id="198" w:name="_Toc14187854"/>
      <w:bookmarkStart w:id="199" w:name="_Toc14257822"/>
      <w:bookmarkStart w:id="200" w:name="_Toc14335677"/>
      <w:bookmarkStart w:id="201" w:name="_Toc14445690"/>
      <w:bookmarkStart w:id="202" w:name="_Toc14187855"/>
      <w:bookmarkStart w:id="203" w:name="_Toc14257823"/>
      <w:bookmarkStart w:id="204" w:name="_Toc14335678"/>
      <w:bookmarkStart w:id="205" w:name="_Toc14445691"/>
      <w:bookmarkStart w:id="206" w:name="_Toc14187864"/>
      <w:bookmarkStart w:id="207" w:name="_Toc14257832"/>
      <w:bookmarkStart w:id="208" w:name="_Toc14335687"/>
      <w:bookmarkStart w:id="209" w:name="_Toc14445700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0"/>
      <w:r w:rsidR="00EA6DFF">
        <w:t xml:space="preserve"> pro vypracování záborového elaborátu byla digitalizovaná mapa katastru nemovitostí. Do digitálního podkladu byly vyneseny hranice stavby. Výměry ploch stavbou dotčených parcel byly určeny přímým měřením v grafickém prostředí počítače.</w:t>
      </w:r>
    </w:p>
    <w:p w14:paraId="67B19C6E" w14:textId="037FD450" w:rsidR="00EA6DFF" w:rsidRDefault="006F4FA9" w:rsidP="00F839E2">
      <w:pPr>
        <w:pStyle w:val="STNORMLN-1"/>
        <w:jc w:val="both"/>
      </w:pPr>
      <w:ins w:id="210" w:author="Kitti Orszaghova" w:date="2019-11-15T12:13:00Z">
        <w:r>
          <w:t xml:space="preserve"> </w:t>
        </w:r>
      </w:ins>
      <w:r w:rsidR="00EA6DFF">
        <w:t xml:space="preserve">Získané hodnoty sú zpracovány v tabulkách. </w:t>
      </w:r>
      <w:r w:rsidR="00EA6DFF">
        <w:t>U jednotlivých LV byly dohledány údaje</w:t>
      </w:r>
      <w:r w:rsidR="00EA6DFF">
        <w:br/>
        <w:t>d</w:t>
      </w:r>
      <w:r w:rsidR="00EA6DFF">
        <w:t>ostupné v současnosti na příslušn</w:t>
      </w:r>
      <w:r w:rsidR="00EA6DFF">
        <w:t>í webové stránce</w:t>
      </w:r>
      <w:r w:rsidR="00EA6DFF">
        <w:t xml:space="preserve"> </w:t>
      </w:r>
      <w:r w:rsidR="00EA6DFF">
        <w:t>Státní správy zeměměřictví a katastru.</w:t>
      </w:r>
      <w:r w:rsidR="00F839E2">
        <w:t xml:space="preserve"> </w:t>
      </w:r>
      <w:r w:rsidR="00F839E2">
        <w:t>Údaje o dotčených parcelách byly zpracovány do Seznam</w:t>
      </w:r>
      <w:r w:rsidR="00F839E2">
        <w:t>u</w:t>
      </w:r>
      <w:r w:rsidR="00F839E2">
        <w:t xml:space="preserve"> dotčených parcel. </w:t>
      </w:r>
      <w:r w:rsidR="00F839E2">
        <w:br/>
      </w:r>
      <w:r w:rsidR="00F839E2">
        <w:t>Příslušná</w:t>
      </w:r>
      <w:r w:rsidR="00F839E2">
        <w:t xml:space="preserve"> </w:t>
      </w:r>
      <w:r w:rsidR="00F839E2">
        <w:t>tabulka obsahuje název katastrálního území, čísla dotčených parcel, čísla položek, dané výměry parcel,</w:t>
      </w:r>
      <w:r w:rsidR="00F839E2">
        <w:t xml:space="preserve"> </w:t>
      </w:r>
      <w:r w:rsidR="00F839E2">
        <w:t>druhy pozemků, čísla listů vlastnictví, údaje o vlastnících a vyčíslení velikosti trvalých a dočasných</w:t>
      </w:r>
      <w:r w:rsidR="00F839E2">
        <w:t xml:space="preserve"> </w:t>
      </w:r>
      <w:r w:rsidR="00F839E2">
        <w:t>záborů.</w:t>
      </w:r>
    </w:p>
    <w:p w14:paraId="40D452CB" w14:textId="543A1C6C" w:rsidR="00F839E2" w:rsidRDefault="00F839E2" w:rsidP="00F839E2">
      <w:pPr>
        <w:pStyle w:val="STNADPIS1"/>
      </w:pPr>
      <w:bookmarkStart w:id="211" w:name="_Toc24712960"/>
      <w:r>
        <w:t>Tabulková část</w:t>
      </w:r>
      <w:bookmarkEnd w:id="211"/>
    </w:p>
    <w:p w14:paraId="786AC084" w14:textId="77777777" w:rsidR="00F839E2" w:rsidRPr="00562463" w:rsidRDefault="00F839E2" w:rsidP="00F839E2">
      <w:pPr>
        <w:pStyle w:val="STnormal"/>
        <w:pPrChange w:id="212" w:author="Kitti Orszaghova" w:date="2019-11-15T12:11:00Z">
          <w:pPr>
            <w:pStyle w:val="STNADPIS1"/>
          </w:pPr>
        </w:pPrChange>
      </w:pPr>
      <w:r w:rsidRPr="00B83ED2">
        <w:t xml:space="preserve">Tabulka č. </w:t>
      </w:r>
      <w:r>
        <w:t>1</w:t>
      </w:r>
      <w:r w:rsidRPr="00B83ED2">
        <w:t xml:space="preserve"> - </w:t>
      </w:r>
      <w:r w:rsidRPr="00562463">
        <w:t>Seznam pozemků podle katastru nemovitostí, na kterých se stavba provádí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851"/>
        <w:gridCol w:w="680"/>
        <w:gridCol w:w="1624"/>
        <w:gridCol w:w="2642"/>
        <w:gridCol w:w="2513"/>
      </w:tblGrid>
      <w:tr w:rsidR="00F839E2" w:rsidRPr="006F4FA9" w14:paraId="171D0B43" w14:textId="77777777" w:rsidTr="00524796">
        <w:trPr>
          <w:trHeight w:val="591"/>
        </w:trPr>
        <w:tc>
          <w:tcPr>
            <w:tcW w:w="757" w:type="dxa"/>
            <w:shd w:val="clear" w:color="auto" w:fill="BFBFBF" w:themeFill="background1" w:themeFillShade="BF"/>
            <w:noWrap/>
            <w:vAlign w:val="center"/>
            <w:hideMark/>
          </w:tcPr>
          <w:p w14:paraId="3268714E" w14:textId="77777777" w:rsidR="00F839E2" w:rsidRPr="006F4FA9" w:rsidRDefault="00F839E2" w:rsidP="00524796">
            <w:pPr>
              <w:pStyle w:val="STZHLAV"/>
              <w:rPr>
                <w:rFonts w:cs="Segoe UI"/>
                <w:sz w:val="16"/>
                <w:szCs w:val="16"/>
                <w:rPrChange w:id="213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14" w:author="Kitti Orszaghova" w:date="2019-11-15T12:13:00Z">
                  <w:rPr>
                    <w:rFonts w:cs="Segoe UI"/>
                  </w:rPr>
                </w:rPrChange>
              </w:rPr>
              <w:t>P.č.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  <w:hideMark/>
          </w:tcPr>
          <w:p w14:paraId="6BCF7FCC" w14:textId="77777777" w:rsidR="00F839E2" w:rsidRPr="006F4FA9" w:rsidRDefault="00F839E2" w:rsidP="00524796">
            <w:pPr>
              <w:pStyle w:val="STZHLAV"/>
              <w:rPr>
                <w:rFonts w:cs="Segoe UI"/>
                <w:sz w:val="16"/>
                <w:szCs w:val="16"/>
                <w:rPrChange w:id="215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16" w:author="Kitti Orszaghova" w:date="2019-11-15T12:13:00Z">
                  <w:rPr>
                    <w:rFonts w:cs="Segoe UI"/>
                  </w:rPr>
                </w:rPrChange>
              </w:rPr>
              <w:t>Výměra v m</w:t>
            </w:r>
            <w:r w:rsidRPr="006F4FA9">
              <w:rPr>
                <w:rFonts w:cs="Segoe UI"/>
                <w:sz w:val="16"/>
                <w:szCs w:val="16"/>
                <w:vertAlign w:val="superscript"/>
                <w:rPrChange w:id="217" w:author="Kitti Orszaghova" w:date="2019-11-15T12:13:00Z">
                  <w:rPr>
                    <w:rFonts w:cs="Segoe UI"/>
                    <w:vertAlign w:val="superscript"/>
                  </w:rPr>
                </w:rPrChange>
              </w:rPr>
              <w:t>2</w:t>
            </w:r>
          </w:p>
        </w:tc>
        <w:tc>
          <w:tcPr>
            <w:tcW w:w="680" w:type="dxa"/>
            <w:shd w:val="clear" w:color="auto" w:fill="BFBFBF" w:themeFill="background1" w:themeFillShade="BF"/>
          </w:tcPr>
          <w:p w14:paraId="1266935F" w14:textId="77777777" w:rsidR="00F839E2" w:rsidRPr="006F4FA9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  <w:rPrChange w:id="218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19" w:author="Kitti Orszaghova" w:date="2019-11-15T12:13:00Z">
                  <w:rPr>
                    <w:rFonts w:cs="Segoe UI"/>
                  </w:rPr>
                </w:rPrChange>
              </w:rPr>
              <w:t>Číslo LV</w:t>
            </w:r>
          </w:p>
        </w:tc>
        <w:tc>
          <w:tcPr>
            <w:tcW w:w="1624" w:type="dxa"/>
            <w:shd w:val="clear" w:color="auto" w:fill="BFBFBF" w:themeFill="background1" w:themeFillShade="BF"/>
            <w:vAlign w:val="center"/>
          </w:tcPr>
          <w:p w14:paraId="04306A79" w14:textId="77777777" w:rsidR="00F839E2" w:rsidRPr="006F4FA9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  <w:rPrChange w:id="220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21" w:author="Kitti Orszaghova" w:date="2019-11-15T12:13:00Z">
                  <w:rPr>
                    <w:rFonts w:cs="Segoe UI"/>
                  </w:rPr>
                </w:rPrChange>
              </w:rPr>
              <w:t>Způsob využití</w:t>
            </w:r>
          </w:p>
        </w:tc>
        <w:tc>
          <w:tcPr>
            <w:tcW w:w="2642" w:type="dxa"/>
            <w:shd w:val="clear" w:color="auto" w:fill="BFBFBF" w:themeFill="background1" w:themeFillShade="BF"/>
            <w:vAlign w:val="center"/>
          </w:tcPr>
          <w:p w14:paraId="507157F5" w14:textId="77777777" w:rsidR="00F839E2" w:rsidRPr="006F4FA9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  <w:rPrChange w:id="222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23" w:author="Kitti Orszaghova" w:date="2019-11-15T12:13:00Z">
                  <w:rPr>
                    <w:rFonts w:cs="Segoe UI"/>
                  </w:rPr>
                </w:rPrChange>
              </w:rPr>
              <w:t>Druh pozemku</w:t>
            </w:r>
          </w:p>
        </w:tc>
        <w:tc>
          <w:tcPr>
            <w:tcW w:w="2513" w:type="dxa"/>
            <w:shd w:val="clear" w:color="auto" w:fill="BFBFBF" w:themeFill="background1" w:themeFillShade="BF"/>
            <w:vAlign w:val="center"/>
          </w:tcPr>
          <w:p w14:paraId="27482E18" w14:textId="77777777" w:rsidR="00F839E2" w:rsidRPr="006F4FA9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  <w:rPrChange w:id="224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25" w:author="Kitti Orszaghova" w:date="2019-11-15T12:13:00Z">
                  <w:rPr>
                    <w:rFonts w:cs="Segoe UI"/>
                  </w:rPr>
                </w:rPrChange>
              </w:rPr>
              <w:t>Vlastník</w:t>
            </w:r>
          </w:p>
        </w:tc>
      </w:tr>
      <w:tr w:rsidR="00F839E2" w:rsidRPr="006F4FA9" w14:paraId="4867855A" w14:textId="77777777" w:rsidTr="00524796">
        <w:trPr>
          <w:trHeight w:val="515"/>
        </w:trPr>
        <w:tc>
          <w:tcPr>
            <w:tcW w:w="757" w:type="dxa"/>
            <w:shd w:val="clear" w:color="auto" w:fill="auto"/>
            <w:noWrap/>
            <w:vAlign w:val="center"/>
            <w:hideMark/>
          </w:tcPr>
          <w:p w14:paraId="5045DA30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226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227" w:author="Kitti Orszaghova" w:date="2019-11-15T12:13:00Z">
                  <w:rPr>
                    <w:rFonts w:cs="Segoe UI"/>
                  </w:rPr>
                </w:rPrChange>
              </w:rPr>
              <w:t>1558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D03CE7" w14:textId="77777777" w:rsidR="00F839E2" w:rsidRPr="006F4FA9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  <w:rPrChange w:id="228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229" w:author="Kitti Orszaghova" w:date="2019-11-15T12:13:00Z">
                  <w:rPr>
                    <w:rFonts w:cs="Segoe UI"/>
                  </w:rPr>
                </w:rPrChange>
              </w:rPr>
              <w:t>259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9BD3F1D" w14:textId="77777777" w:rsidR="00F839E2" w:rsidRPr="006F4FA9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  <w:rPrChange w:id="230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color w:val="auto"/>
                <w:sz w:val="18"/>
                <w:szCs w:val="20"/>
                <w:rPrChange w:id="231" w:author="Kitti Orszaghova" w:date="2019-11-15T12:13:00Z">
                  <w:rPr>
                    <w:rFonts w:cs="Segoe UI"/>
                    <w:color w:val="auto"/>
                  </w:rPr>
                </w:rPrChange>
              </w:rPr>
              <w:t>18836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5C2B032A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232" w:author="Kitti Orszaghova" w:date="2019-11-15T12:13:00Z">
                  <w:rPr>
                    <w:rFonts w:cs="Segoe UI"/>
                  </w:rPr>
                </w:rPrChange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792554F8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233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234" w:author="Kitti Orszaghova" w:date="2019-11-15T12:13:00Z">
                  <w:rPr>
                    <w:rFonts w:cs="Segoe UI"/>
                  </w:rPr>
                </w:rPrChange>
              </w:rPr>
              <w:t>zastavěná plocha a nádvoří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14:paraId="2839B1D2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235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color w:val="000000"/>
                <w:sz w:val="18"/>
                <w:szCs w:val="18"/>
                <w:shd w:val="clear" w:color="auto" w:fill="FEFEFE"/>
                <w:rPrChange w:id="236" w:author="Kitti Orszaghova" w:date="2019-11-15T12:13:00Z">
                  <w:rPr>
                    <w:rFonts w:cs="Segoe UI"/>
                    <w:color w:val="000000"/>
                    <w:szCs w:val="20"/>
                    <w:shd w:val="clear" w:color="auto" w:fill="FEFEFE"/>
                  </w:rPr>
                </w:rPrChange>
              </w:rPr>
              <w:t>Středočeský Kraj</w:t>
            </w:r>
          </w:p>
        </w:tc>
      </w:tr>
      <w:tr w:rsidR="00F839E2" w:rsidRPr="006F4FA9" w14:paraId="2F417675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4673B326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237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238" w:author="Kitti Orszaghova" w:date="2019-11-15T12:13:00Z">
                  <w:rPr>
                    <w:rFonts w:cs="Segoe UI"/>
                  </w:rPr>
                </w:rPrChange>
              </w:rPr>
              <w:t>496/9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FAC9065" w14:textId="77777777" w:rsidR="00F839E2" w:rsidRPr="006F4FA9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  <w:rPrChange w:id="239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240" w:author="Kitti Orszaghova" w:date="2019-11-15T12:13:00Z">
                  <w:rPr>
                    <w:rFonts w:cs="Segoe UI"/>
                  </w:rPr>
                </w:rPrChange>
              </w:rPr>
              <w:t>358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A2C597D" w14:textId="77777777" w:rsidR="00F839E2" w:rsidRPr="006F4FA9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  <w:rPrChange w:id="241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color w:val="auto"/>
                <w:sz w:val="18"/>
                <w:szCs w:val="20"/>
                <w:rPrChange w:id="242" w:author="Kitti Orszaghova" w:date="2019-11-15T12:13:00Z">
                  <w:rPr>
                    <w:rFonts w:cs="Segoe UI"/>
                    <w:color w:val="auto"/>
                  </w:rPr>
                </w:rPrChange>
              </w:rPr>
              <w:t>18836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127218B5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243" w:author="Kitti Orszaghova" w:date="2019-11-15T12:13:00Z">
                  <w:rPr>
                    <w:rFonts w:cs="Segoe UI"/>
                  </w:rPr>
                </w:rPrChange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3E2A9AD1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244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245" w:author="Kitti Orszaghova" w:date="2019-11-15T12:13:00Z">
                  <w:rPr>
                    <w:rFonts w:cs="Segoe UI"/>
                  </w:rPr>
                </w:rPrChange>
              </w:rPr>
              <w:t>zahrada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03820D36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246" w:author="Kitti Orszaghova" w:date="2019-11-15T12:13:00Z">
                  <w:rPr>
                    <w:rFonts w:cs="Segoe UI"/>
                  </w:rPr>
                </w:rPrChange>
              </w:rPr>
            </w:pPr>
          </w:p>
        </w:tc>
      </w:tr>
      <w:tr w:rsidR="00F839E2" w:rsidRPr="006F4FA9" w14:paraId="0F5B58B9" w14:textId="77777777" w:rsidTr="00524796">
        <w:trPr>
          <w:trHeight w:val="411"/>
          <w:ins w:id="247" w:author="Kitti Orszaghova" w:date="2019-11-15T12:12:00Z"/>
        </w:trPr>
        <w:tc>
          <w:tcPr>
            <w:tcW w:w="757" w:type="dxa"/>
            <w:shd w:val="clear" w:color="auto" w:fill="auto"/>
            <w:noWrap/>
            <w:vAlign w:val="center"/>
          </w:tcPr>
          <w:p w14:paraId="40FDE863" w14:textId="01E59BDB" w:rsidR="00F839E2" w:rsidRPr="006F4FA9" w:rsidRDefault="00F839E2" w:rsidP="00F839E2">
            <w:pPr>
              <w:pStyle w:val="STTABULKY"/>
              <w:rPr>
                <w:ins w:id="248" w:author="Kitti Orszaghova" w:date="2019-11-15T12:12:00Z"/>
                <w:rFonts w:cs="Segoe UI"/>
                <w:sz w:val="18"/>
                <w:szCs w:val="20"/>
                <w:rPrChange w:id="249" w:author="Kitti Orszaghova" w:date="2019-11-15T12:13:00Z">
                  <w:rPr>
                    <w:ins w:id="250" w:author="Kitti Orszaghova" w:date="2019-11-15T12:12:00Z"/>
                    <w:rFonts w:cs="Segoe UI"/>
                  </w:rPr>
                </w:rPrChange>
              </w:rPr>
            </w:pPr>
            <w:ins w:id="251" w:author="Kitti Orszaghova" w:date="2019-11-15T12:12:00Z">
              <w:r w:rsidRPr="006F4FA9">
                <w:rPr>
                  <w:rFonts w:cs="Segoe UI"/>
                  <w:sz w:val="18"/>
                  <w:szCs w:val="20"/>
                  <w:rPrChange w:id="252" w:author="Kitti Orszaghova" w:date="2019-11-15T12:13:00Z">
                    <w:rPr>
                      <w:rFonts w:cs="Segoe UI"/>
                    </w:rPr>
                  </w:rPrChange>
                </w:rPr>
                <w:t>495/9</w:t>
              </w:r>
            </w:ins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7C8E359" w14:textId="6098C5CC" w:rsidR="00F839E2" w:rsidRPr="006F4FA9" w:rsidRDefault="00F839E2" w:rsidP="00F839E2">
            <w:pPr>
              <w:pStyle w:val="STTABULKY"/>
              <w:jc w:val="right"/>
              <w:rPr>
                <w:ins w:id="253" w:author="Kitti Orszaghova" w:date="2019-11-15T12:12:00Z"/>
                <w:rFonts w:cs="Segoe UI"/>
                <w:sz w:val="18"/>
                <w:szCs w:val="20"/>
                <w:rPrChange w:id="254" w:author="Kitti Orszaghova" w:date="2019-11-15T12:13:00Z">
                  <w:rPr>
                    <w:ins w:id="255" w:author="Kitti Orszaghova" w:date="2019-11-15T12:12:00Z"/>
                    <w:rFonts w:cs="Segoe UI"/>
                  </w:rPr>
                </w:rPrChange>
              </w:rPr>
            </w:pPr>
            <w:ins w:id="256" w:author="Kitti Orszaghova" w:date="2019-11-15T12:12:00Z">
              <w:r w:rsidRPr="006F4FA9">
                <w:rPr>
                  <w:rFonts w:cs="Segoe UI"/>
                  <w:sz w:val="18"/>
                  <w:szCs w:val="20"/>
                  <w:rPrChange w:id="257" w:author="Kitti Orszaghova" w:date="2019-11-15T12:13:00Z">
                    <w:rPr>
                      <w:rFonts w:cs="Segoe UI"/>
                    </w:rPr>
                  </w:rPrChange>
                </w:rPr>
                <w:t>373</w:t>
              </w:r>
            </w:ins>
          </w:p>
        </w:tc>
        <w:tc>
          <w:tcPr>
            <w:tcW w:w="680" w:type="dxa"/>
            <w:shd w:val="clear" w:color="auto" w:fill="auto"/>
            <w:vAlign w:val="center"/>
          </w:tcPr>
          <w:p w14:paraId="20C6AED1" w14:textId="5FE90784" w:rsidR="00F839E2" w:rsidRPr="006F4FA9" w:rsidRDefault="00F839E2" w:rsidP="00F839E2">
            <w:pPr>
              <w:pStyle w:val="STTABULKY"/>
              <w:jc w:val="center"/>
              <w:rPr>
                <w:ins w:id="258" w:author="Kitti Orszaghova" w:date="2019-11-15T12:12:00Z"/>
                <w:rFonts w:cs="Segoe UI"/>
                <w:color w:val="auto"/>
                <w:sz w:val="18"/>
                <w:szCs w:val="20"/>
                <w:rPrChange w:id="259" w:author="Kitti Orszaghova" w:date="2019-11-15T12:13:00Z">
                  <w:rPr>
                    <w:ins w:id="260" w:author="Kitti Orszaghova" w:date="2019-11-15T12:12:00Z"/>
                    <w:rFonts w:cs="Segoe UI"/>
                    <w:color w:val="auto"/>
                  </w:rPr>
                </w:rPrChange>
              </w:rPr>
            </w:pPr>
            <w:ins w:id="261" w:author="Kitti Orszaghova" w:date="2019-11-15T12:12:00Z">
              <w:r w:rsidRPr="006F4FA9">
                <w:rPr>
                  <w:rFonts w:cs="Segoe UI"/>
                  <w:sz w:val="18"/>
                  <w:szCs w:val="20"/>
                  <w:rPrChange w:id="262" w:author="Kitti Orszaghova" w:date="2019-11-15T12:13:00Z">
                    <w:rPr>
                      <w:rFonts w:cs="Segoe UI"/>
                    </w:rPr>
                  </w:rPrChange>
                </w:rPr>
                <w:t>3799</w:t>
              </w:r>
            </w:ins>
          </w:p>
        </w:tc>
        <w:tc>
          <w:tcPr>
            <w:tcW w:w="1624" w:type="dxa"/>
            <w:shd w:val="clear" w:color="auto" w:fill="auto"/>
            <w:vAlign w:val="center"/>
          </w:tcPr>
          <w:p w14:paraId="012D4778" w14:textId="09D22CB9" w:rsidR="00F839E2" w:rsidRPr="006F4FA9" w:rsidRDefault="00F839E2" w:rsidP="00F839E2">
            <w:pPr>
              <w:pStyle w:val="STTABULKY"/>
              <w:rPr>
                <w:ins w:id="263" w:author="Kitti Orszaghova" w:date="2019-11-15T12:12:00Z"/>
                <w:rFonts w:cs="Segoe UI"/>
                <w:sz w:val="18"/>
                <w:szCs w:val="20"/>
                <w:rPrChange w:id="264" w:author="Kitti Orszaghova" w:date="2019-11-15T12:13:00Z">
                  <w:rPr>
                    <w:ins w:id="265" w:author="Kitti Orszaghova" w:date="2019-11-15T12:12:00Z"/>
                    <w:rFonts w:cs="Segoe UI"/>
                  </w:rPr>
                </w:rPrChange>
              </w:rPr>
            </w:pPr>
            <w:ins w:id="266" w:author="Kitti Orszaghova" w:date="2019-11-15T12:12:00Z">
              <w:r w:rsidRPr="006F4FA9">
                <w:rPr>
                  <w:rFonts w:cs="Segoe UI"/>
                  <w:sz w:val="18"/>
                  <w:szCs w:val="20"/>
                  <w:rPrChange w:id="267" w:author="Kitti Orszaghova" w:date="2019-11-15T12:13:00Z">
                    <w:rPr>
                      <w:rFonts w:cs="Segoe UI"/>
                    </w:rPr>
                  </w:rPrChange>
                </w:rPr>
                <w:t>sportoviště a rekreační plocha</w:t>
              </w:r>
            </w:ins>
          </w:p>
        </w:tc>
        <w:tc>
          <w:tcPr>
            <w:tcW w:w="2642" w:type="dxa"/>
            <w:shd w:val="clear" w:color="auto" w:fill="auto"/>
            <w:vAlign w:val="center"/>
          </w:tcPr>
          <w:p w14:paraId="411B7B45" w14:textId="5F0A598C" w:rsidR="00F839E2" w:rsidRPr="006F4FA9" w:rsidRDefault="00F839E2" w:rsidP="00F839E2">
            <w:pPr>
              <w:pStyle w:val="STTABULKY"/>
              <w:rPr>
                <w:ins w:id="268" w:author="Kitti Orszaghova" w:date="2019-11-15T12:12:00Z"/>
                <w:rFonts w:cs="Segoe UI"/>
                <w:sz w:val="18"/>
                <w:szCs w:val="20"/>
                <w:rPrChange w:id="269" w:author="Kitti Orszaghova" w:date="2019-11-15T12:13:00Z">
                  <w:rPr>
                    <w:ins w:id="270" w:author="Kitti Orszaghova" w:date="2019-11-15T12:12:00Z"/>
                    <w:rFonts w:cs="Segoe UI"/>
                  </w:rPr>
                </w:rPrChange>
              </w:rPr>
            </w:pPr>
            <w:ins w:id="271" w:author="Kitti Orszaghova" w:date="2019-11-15T12:12:00Z">
              <w:r w:rsidRPr="006F4FA9">
                <w:rPr>
                  <w:rFonts w:cs="Segoe UI"/>
                  <w:sz w:val="18"/>
                  <w:szCs w:val="20"/>
                  <w:rPrChange w:id="272" w:author="Kitti Orszaghova" w:date="2019-11-15T12:13:00Z">
                    <w:rPr>
                      <w:rFonts w:cs="Segoe UI"/>
                    </w:rPr>
                  </w:rPrChange>
                </w:rPr>
                <w:t>ostatní plocha</w:t>
              </w:r>
            </w:ins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5654D424" w14:textId="77777777" w:rsidR="00F839E2" w:rsidRPr="006F4FA9" w:rsidRDefault="00F839E2" w:rsidP="00F839E2">
            <w:pPr>
              <w:pStyle w:val="STTABULKY"/>
              <w:rPr>
                <w:ins w:id="273" w:author="Kitti Orszaghova" w:date="2019-11-15T12:12:00Z"/>
                <w:rFonts w:cs="Segoe UI"/>
                <w:sz w:val="18"/>
                <w:szCs w:val="20"/>
                <w:rPrChange w:id="274" w:author="Kitti Orszaghova" w:date="2019-11-15T12:13:00Z">
                  <w:rPr>
                    <w:ins w:id="275" w:author="Kitti Orszaghova" w:date="2019-11-15T12:12:00Z"/>
                    <w:rFonts w:cs="Segoe UI"/>
                  </w:rPr>
                </w:rPrChange>
              </w:rPr>
            </w:pPr>
          </w:p>
        </w:tc>
      </w:tr>
    </w:tbl>
    <w:p w14:paraId="7D6A35ED" w14:textId="6CD144D5" w:rsidR="00F839E2" w:rsidDel="006F4FA9" w:rsidRDefault="00F839E2" w:rsidP="00F839E2">
      <w:pPr>
        <w:pStyle w:val="STnormal"/>
        <w:rPr>
          <w:del w:id="276" w:author="Kitti Orszaghova" w:date="2019-11-15T12:12:00Z"/>
          <w:sz w:val="18"/>
          <w:szCs w:val="18"/>
        </w:rPr>
      </w:pPr>
    </w:p>
    <w:p w14:paraId="334A9CE3" w14:textId="77777777" w:rsidR="006F4FA9" w:rsidRPr="006F4FA9" w:rsidRDefault="006F4FA9" w:rsidP="00F839E2">
      <w:pPr>
        <w:pStyle w:val="STNADPIS1"/>
        <w:numPr>
          <w:ilvl w:val="0"/>
          <w:numId w:val="0"/>
        </w:numPr>
        <w:ind w:left="964"/>
        <w:rPr>
          <w:ins w:id="277" w:author="Kitti Orszaghova" w:date="2019-11-15T12:13:00Z"/>
          <w:sz w:val="18"/>
          <w:szCs w:val="18"/>
          <w:rPrChange w:id="278" w:author="Kitti Orszaghova" w:date="2019-11-15T12:13:00Z">
            <w:rPr>
              <w:ins w:id="279" w:author="Kitti Orszaghova" w:date="2019-11-15T12:13:00Z"/>
            </w:rPr>
          </w:rPrChange>
        </w:rPr>
        <w:pPrChange w:id="280" w:author="Kitti Orszaghova" w:date="2019-11-15T12:12:00Z">
          <w:pPr>
            <w:pStyle w:val="STNADPIS1"/>
          </w:pPr>
        </w:pPrChange>
      </w:pPr>
    </w:p>
    <w:p w14:paraId="6EA3B39D" w14:textId="77777777" w:rsidR="00F839E2" w:rsidRPr="006F4FA9" w:rsidRDefault="00F839E2" w:rsidP="00F839E2">
      <w:pPr>
        <w:pStyle w:val="STnormal"/>
        <w:rPr>
          <w:sz w:val="18"/>
          <w:szCs w:val="18"/>
          <w:rPrChange w:id="281" w:author="Kitti Orszaghova" w:date="2019-11-15T12:13:00Z">
            <w:rPr/>
          </w:rPrChange>
        </w:rPr>
        <w:pPrChange w:id="282" w:author="Kitti Orszaghova" w:date="2019-11-15T12:12:00Z">
          <w:pPr>
            <w:pStyle w:val="STNADPIS1"/>
          </w:pPr>
        </w:pPrChange>
      </w:pPr>
      <w:bookmarkStart w:id="283" w:name="_Hlk14690142"/>
      <w:r w:rsidRPr="006F4FA9">
        <w:rPr>
          <w:sz w:val="18"/>
          <w:szCs w:val="18"/>
          <w:rPrChange w:id="284" w:author="Kitti Orszaghova" w:date="2019-11-15T12:13:00Z">
            <w:rPr/>
          </w:rPrChange>
        </w:rPr>
        <w:t>Tabulka č. 2 - Seznam sousedních pozemků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851"/>
        <w:gridCol w:w="680"/>
        <w:gridCol w:w="1624"/>
        <w:gridCol w:w="2642"/>
        <w:gridCol w:w="2513"/>
      </w:tblGrid>
      <w:tr w:rsidR="00F839E2" w:rsidRPr="006F4FA9" w14:paraId="03C9B8F0" w14:textId="77777777" w:rsidTr="00524796">
        <w:trPr>
          <w:trHeight w:val="591"/>
        </w:trPr>
        <w:tc>
          <w:tcPr>
            <w:tcW w:w="757" w:type="dxa"/>
            <w:shd w:val="clear" w:color="auto" w:fill="BFBFBF" w:themeFill="background1" w:themeFillShade="BF"/>
            <w:noWrap/>
            <w:vAlign w:val="center"/>
            <w:hideMark/>
          </w:tcPr>
          <w:bookmarkEnd w:id="283"/>
          <w:p w14:paraId="192E8B3E" w14:textId="77777777" w:rsidR="00F839E2" w:rsidRPr="006F4FA9" w:rsidRDefault="00F839E2" w:rsidP="00524796">
            <w:pPr>
              <w:pStyle w:val="STZHLAV"/>
              <w:rPr>
                <w:rFonts w:cs="Segoe UI"/>
                <w:sz w:val="16"/>
                <w:szCs w:val="16"/>
                <w:rPrChange w:id="285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86" w:author="Kitti Orszaghova" w:date="2019-11-15T12:13:00Z">
                  <w:rPr>
                    <w:rFonts w:cs="Segoe UI"/>
                  </w:rPr>
                </w:rPrChange>
              </w:rPr>
              <w:t>P.č.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  <w:hideMark/>
          </w:tcPr>
          <w:p w14:paraId="29A09115" w14:textId="77777777" w:rsidR="00F839E2" w:rsidRPr="006F4FA9" w:rsidRDefault="00F839E2" w:rsidP="00524796">
            <w:pPr>
              <w:pStyle w:val="STZHLAV"/>
              <w:rPr>
                <w:rFonts w:cs="Segoe UI"/>
                <w:sz w:val="16"/>
                <w:szCs w:val="16"/>
                <w:rPrChange w:id="287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88" w:author="Kitti Orszaghova" w:date="2019-11-15T12:13:00Z">
                  <w:rPr>
                    <w:rFonts w:cs="Segoe UI"/>
                  </w:rPr>
                </w:rPrChange>
              </w:rPr>
              <w:t>Výměra v m</w:t>
            </w:r>
            <w:r w:rsidRPr="006F4FA9">
              <w:rPr>
                <w:rFonts w:cs="Segoe UI"/>
                <w:sz w:val="16"/>
                <w:szCs w:val="16"/>
                <w:vertAlign w:val="superscript"/>
                <w:rPrChange w:id="289" w:author="Kitti Orszaghova" w:date="2019-11-15T12:13:00Z">
                  <w:rPr>
                    <w:rFonts w:cs="Segoe UI"/>
                    <w:vertAlign w:val="superscript"/>
                  </w:rPr>
                </w:rPrChange>
              </w:rPr>
              <w:t>2</w:t>
            </w:r>
          </w:p>
        </w:tc>
        <w:tc>
          <w:tcPr>
            <w:tcW w:w="680" w:type="dxa"/>
            <w:shd w:val="clear" w:color="auto" w:fill="BFBFBF" w:themeFill="background1" w:themeFillShade="BF"/>
          </w:tcPr>
          <w:p w14:paraId="0FEA9804" w14:textId="77777777" w:rsidR="00F839E2" w:rsidRPr="006F4FA9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  <w:rPrChange w:id="290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91" w:author="Kitti Orszaghova" w:date="2019-11-15T12:13:00Z">
                  <w:rPr>
                    <w:rFonts w:cs="Segoe UI"/>
                  </w:rPr>
                </w:rPrChange>
              </w:rPr>
              <w:t>Číslo LV</w:t>
            </w:r>
          </w:p>
        </w:tc>
        <w:tc>
          <w:tcPr>
            <w:tcW w:w="1624" w:type="dxa"/>
            <w:shd w:val="clear" w:color="auto" w:fill="BFBFBF" w:themeFill="background1" w:themeFillShade="BF"/>
            <w:vAlign w:val="center"/>
          </w:tcPr>
          <w:p w14:paraId="35D68C93" w14:textId="77777777" w:rsidR="00F839E2" w:rsidRPr="006F4FA9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  <w:rPrChange w:id="292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93" w:author="Kitti Orszaghova" w:date="2019-11-15T12:13:00Z">
                  <w:rPr>
                    <w:rFonts w:cs="Segoe UI"/>
                  </w:rPr>
                </w:rPrChange>
              </w:rPr>
              <w:t>Způsob využití</w:t>
            </w:r>
          </w:p>
        </w:tc>
        <w:tc>
          <w:tcPr>
            <w:tcW w:w="2642" w:type="dxa"/>
            <w:shd w:val="clear" w:color="auto" w:fill="BFBFBF" w:themeFill="background1" w:themeFillShade="BF"/>
            <w:vAlign w:val="center"/>
          </w:tcPr>
          <w:p w14:paraId="02DBA2F2" w14:textId="77777777" w:rsidR="00F839E2" w:rsidRPr="006F4FA9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  <w:rPrChange w:id="294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95" w:author="Kitti Orszaghova" w:date="2019-11-15T12:13:00Z">
                  <w:rPr>
                    <w:rFonts w:cs="Segoe UI"/>
                  </w:rPr>
                </w:rPrChange>
              </w:rPr>
              <w:t>Druh pozemku</w:t>
            </w:r>
          </w:p>
        </w:tc>
        <w:tc>
          <w:tcPr>
            <w:tcW w:w="2513" w:type="dxa"/>
            <w:shd w:val="clear" w:color="auto" w:fill="BFBFBF" w:themeFill="background1" w:themeFillShade="BF"/>
            <w:vAlign w:val="center"/>
          </w:tcPr>
          <w:p w14:paraId="3F06D297" w14:textId="77777777" w:rsidR="00F839E2" w:rsidRPr="006F4FA9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  <w:rPrChange w:id="296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6"/>
                <w:szCs w:val="16"/>
                <w:rPrChange w:id="297" w:author="Kitti Orszaghova" w:date="2019-11-15T12:13:00Z">
                  <w:rPr>
                    <w:rFonts w:cs="Segoe UI"/>
                  </w:rPr>
                </w:rPrChange>
              </w:rPr>
              <w:t>Vlastník</w:t>
            </w:r>
          </w:p>
        </w:tc>
      </w:tr>
      <w:tr w:rsidR="00F839E2" w:rsidRPr="006F4FA9" w14:paraId="4FC49B8D" w14:textId="77777777" w:rsidTr="00524796">
        <w:trPr>
          <w:trHeight w:val="465"/>
        </w:trPr>
        <w:tc>
          <w:tcPr>
            <w:tcW w:w="757" w:type="dxa"/>
            <w:shd w:val="clear" w:color="auto" w:fill="auto"/>
            <w:noWrap/>
            <w:vAlign w:val="center"/>
          </w:tcPr>
          <w:p w14:paraId="6CC87DA4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298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299" w:author="Kitti Orszaghova" w:date="2019-11-15T12:13:00Z">
                  <w:rPr>
                    <w:rFonts w:cs="Segoe UI"/>
                  </w:rPr>
                </w:rPrChange>
              </w:rPr>
              <w:t>1545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288EE18" w14:textId="77777777" w:rsidR="00F839E2" w:rsidRPr="006F4FA9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  <w:rPrChange w:id="300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01" w:author="Kitti Orszaghova" w:date="2019-11-15T12:13:00Z">
                  <w:rPr>
                    <w:rFonts w:cs="Segoe UI"/>
                  </w:rPr>
                </w:rPrChange>
              </w:rPr>
              <w:t>1690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A22EFC0" w14:textId="77777777" w:rsidR="00F839E2" w:rsidRPr="006F4FA9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  <w:rPrChange w:id="302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03" w:author="Kitti Orszaghova" w:date="2019-11-15T12:13:00Z">
                  <w:rPr>
                    <w:rFonts w:cs="Segoe UI"/>
                  </w:rPr>
                </w:rPrChange>
              </w:rPr>
              <w:t>3799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69547B34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04" w:author="Kitti Orszaghova" w:date="2019-11-15T12:13:00Z">
                  <w:rPr>
                    <w:rFonts w:cs="Segoe UI"/>
                  </w:rPr>
                </w:rPrChange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69076DA7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05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06" w:author="Kitti Orszaghova" w:date="2019-11-15T12:13:00Z">
                  <w:rPr>
                    <w:rFonts w:cs="Segoe UI"/>
                  </w:rPr>
                </w:rPrChange>
              </w:rPr>
              <w:t>zastavěná plocha a nádvoří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14:paraId="5D0691DB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07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color w:val="000000"/>
                <w:sz w:val="18"/>
                <w:szCs w:val="18"/>
                <w:shd w:val="clear" w:color="auto" w:fill="FEFEFE"/>
                <w:rPrChange w:id="308" w:author="Kitti Orszaghova" w:date="2019-11-15T12:13:00Z">
                  <w:rPr>
                    <w:rFonts w:cs="Segoe UI"/>
                    <w:color w:val="000000"/>
                    <w:szCs w:val="20"/>
                    <w:shd w:val="clear" w:color="auto" w:fill="FEFEFE"/>
                  </w:rPr>
                </w:rPrChange>
              </w:rPr>
              <w:t>Středočeský Kraj</w:t>
            </w:r>
            <w:r w:rsidRPr="006F4FA9">
              <w:rPr>
                <w:rFonts w:cs="Segoe UI"/>
                <w:sz w:val="18"/>
                <w:szCs w:val="20"/>
                <w:rPrChange w:id="309" w:author="Kitti Orszaghova" w:date="2019-11-15T12:13:00Z">
                  <w:rPr>
                    <w:rFonts w:cs="Segoe UI"/>
                  </w:rPr>
                </w:rPrChange>
              </w:rPr>
              <w:t xml:space="preserve"> </w:t>
            </w:r>
          </w:p>
          <w:p w14:paraId="601677DE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10" w:author="Kitti Orszaghova" w:date="2019-11-15T12:13:00Z">
                  <w:rPr>
                    <w:rFonts w:cs="Segoe UI"/>
                  </w:rPr>
                </w:rPrChange>
              </w:rPr>
            </w:pPr>
          </w:p>
          <w:p w14:paraId="59015C69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11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12" w:author="Kitti Orszaghova" w:date="2019-11-15T12:13:00Z">
                  <w:rPr>
                    <w:rFonts w:cs="Segoe UI"/>
                  </w:rPr>
                </w:rPrChange>
              </w:rPr>
              <w:t>Příslušnost hospodařit s majetkem kraje: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Vlastníci, jiní oprávnění"/>
            </w:tblPr>
            <w:tblGrid>
              <w:gridCol w:w="2337"/>
              <w:gridCol w:w="36"/>
            </w:tblGrid>
            <w:tr w:rsidR="00F839E2" w:rsidRPr="006F4FA9" w14:paraId="7E107823" w14:textId="77777777" w:rsidTr="005247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442FD0A" w14:textId="77777777" w:rsidR="00F839E2" w:rsidRPr="006F4FA9" w:rsidRDefault="00F839E2" w:rsidP="00524796">
                  <w:pPr>
                    <w:jc w:val="left"/>
                    <w:rPr>
                      <w:rFonts w:ascii="Segoe UI" w:hAnsi="Segoe UI" w:cs="Segoe UI"/>
                      <w:color w:val="000000"/>
                      <w:sz w:val="18"/>
                      <w:szCs w:val="18"/>
                      <w:rPrChange w:id="313" w:author="Kitti Orszaghova" w:date="2019-11-15T12:13:00Z">
                        <w:rPr>
                          <w:rFonts w:ascii="Segoe UI" w:hAnsi="Segoe UI" w:cs="Segoe UI"/>
                          <w:color w:val="000000"/>
                          <w:sz w:val="20"/>
                          <w:szCs w:val="20"/>
                        </w:rPr>
                      </w:rPrChange>
                    </w:rPr>
                  </w:pPr>
                  <w:r w:rsidRPr="006F4FA9">
                    <w:rPr>
                      <w:rFonts w:ascii="Segoe UI" w:hAnsi="Segoe UI" w:cs="Segoe UI"/>
                      <w:color w:val="000000"/>
                      <w:sz w:val="18"/>
                      <w:szCs w:val="18"/>
                      <w:rPrChange w:id="314" w:author="Kitti Orszaghova" w:date="2019-11-15T12:13:00Z">
                        <w:rPr>
                          <w:rFonts w:ascii="Segoe UI" w:hAnsi="Segoe UI" w:cs="Segoe UI"/>
                          <w:color w:val="000000"/>
                          <w:sz w:val="20"/>
                          <w:szCs w:val="20"/>
                        </w:rPr>
                      </w:rPrChange>
                    </w:rPr>
                    <w:t>Centrum 83, poskytovatel sociálních služeb</w:t>
                  </w:r>
                </w:p>
                <w:p w14:paraId="38F23AC1" w14:textId="77777777" w:rsidR="00F839E2" w:rsidRPr="006F4FA9" w:rsidRDefault="00F839E2" w:rsidP="00524796">
                  <w:pPr>
                    <w:pStyle w:val="STTABULKY"/>
                    <w:rPr>
                      <w:rFonts w:cs="Segoe UI"/>
                      <w:sz w:val="18"/>
                      <w:szCs w:val="20"/>
                      <w:rPrChange w:id="315" w:author="Kitti Orszaghova" w:date="2019-11-15T12:13:00Z">
                        <w:rPr>
                          <w:rFonts w:cs="Segoe UI"/>
                        </w:rPr>
                      </w:rPrChange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C4DAF3" w14:textId="77777777" w:rsidR="00F839E2" w:rsidRPr="006F4FA9" w:rsidRDefault="00F839E2" w:rsidP="00524796">
                  <w:pPr>
                    <w:pStyle w:val="STTABULKY"/>
                    <w:rPr>
                      <w:rFonts w:cs="Segoe UI"/>
                      <w:sz w:val="18"/>
                      <w:szCs w:val="20"/>
                      <w:rPrChange w:id="316" w:author="Kitti Orszaghova" w:date="2019-11-15T12:13:00Z">
                        <w:rPr>
                          <w:rFonts w:cs="Segoe UI"/>
                        </w:rPr>
                      </w:rPrChange>
                    </w:rPr>
                  </w:pPr>
                </w:p>
              </w:tc>
            </w:tr>
          </w:tbl>
          <w:p w14:paraId="58DDCB14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17" w:author="Kitti Orszaghova" w:date="2019-11-15T12:13:00Z">
                  <w:rPr>
                    <w:rFonts w:cs="Segoe UI"/>
                  </w:rPr>
                </w:rPrChange>
              </w:rPr>
            </w:pPr>
          </w:p>
        </w:tc>
      </w:tr>
      <w:tr w:rsidR="00F839E2" w:rsidRPr="006F4FA9" w14:paraId="73EAAF7C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44904F88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18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19" w:author="Kitti Orszaghova" w:date="2019-11-15T12:13:00Z">
                  <w:rPr>
                    <w:rFonts w:cs="Segoe UI"/>
                  </w:rPr>
                </w:rPrChange>
              </w:rPr>
              <w:t>495/9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F47F00A" w14:textId="77777777" w:rsidR="00F839E2" w:rsidRPr="006F4FA9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  <w:rPrChange w:id="320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21" w:author="Kitti Orszaghova" w:date="2019-11-15T12:13:00Z">
                  <w:rPr>
                    <w:rFonts w:cs="Segoe UI"/>
                  </w:rPr>
                </w:rPrChange>
              </w:rPr>
              <w:t>373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5D0B575" w14:textId="77777777" w:rsidR="00F839E2" w:rsidRPr="006F4FA9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  <w:rPrChange w:id="322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23" w:author="Kitti Orszaghova" w:date="2019-11-15T12:13:00Z">
                  <w:rPr>
                    <w:rFonts w:cs="Segoe UI"/>
                  </w:rPr>
                </w:rPrChange>
              </w:rPr>
              <w:t>3799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22CE0CDE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24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25" w:author="Kitti Orszaghova" w:date="2019-11-15T12:13:00Z">
                  <w:rPr>
                    <w:rFonts w:cs="Segoe UI"/>
                  </w:rPr>
                </w:rPrChange>
              </w:rPr>
              <w:t>sportoviště a rekreační plocha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55D05F70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26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27" w:author="Kitti Orszaghova" w:date="2019-11-15T12:13:00Z">
                  <w:rPr>
                    <w:rFonts w:cs="Segoe UI"/>
                  </w:rPr>
                </w:rPrChange>
              </w:rPr>
              <w:t>ostatní plocha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35EA2DC5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28" w:author="Kitti Orszaghova" w:date="2019-11-15T12:13:00Z">
                  <w:rPr>
                    <w:rFonts w:cs="Segoe UI"/>
                  </w:rPr>
                </w:rPrChange>
              </w:rPr>
            </w:pPr>
          </w:p>
        </w:tc>
      </w:tr>
      <w:tr w:rsidR="00F839E2" w:rsidRPr="006F4FA9" w14:paraId="11CEE767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0D5B2ED9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29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30" w:author="Kitti Orszaghova" w:date="2019-11-15T12:13:00Z">
                  <w:rPr>
                    <w:rFonts w:cs="Segoe UI"/>
                  </w:rPr>
                </w:rPrChange>
              </w:rPr>
              <w:t>5302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E20E59D" w14:textId="77777777" w:rsidR="00F839E2" w:rsidRPr="006F4FA9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  <w:rPrChange w:id="331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32" w:author="Kitti Orszaghova" w:date="2019-11-15T12:13:00Z">
                  <w:rPr>
                    <w:rFonts w:cs="Segoe UI"/>
                  </w:rPr>
                </w:rPrChange>
              </w:rPr>
              <w:t>62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F15AD5F" w14:textId="77777777" w:rsidR="00F839E2" w:rsidRPr="006F4FA9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  <w:rPrChange w:id="333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34" w:author="Kitti Orszaghova" w:date="2019-11-15T12:13:00Z">
                  <w:rPr>
                    <w:rFonts w:cs="Segoe UI"/>
                  </w:rPr>
                </w:rPrChange>
              </w:rPr>
              <w:t>3799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0DA900BD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35" w:author="Kitti Orszaghova" w:date="2019-11-15T12:13:00Z">
                  <w:rPr>
                    <w:rFonts w:cs="Segoe UI"/>
                  </w:rPr>
                </w:rPrChange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278E035E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36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37" w:author="Kitti Orszaghova" w:date="2019-11-15T12:13:00Z">
                  <w:rPr>
                    <w:rFonts w:cs="Segoe UI"/>
                  </w:rPr>
                </w:rPrChange>
              </w:rPr>
              <w:t>zastavěná plocha a nádvoří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0E23E32D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38" w:author="Kitti Orszaghova" w:date="2019-11-15T12:13:00Z">
                  <w:rPr>
                    <w:rFonts w:cs="Segoe UI"/>
                  </w:rPr>
                </w:rPrChange>
              </w:rPr>
            </w:pPr>
          </w:p>
        </w:tc>
      </w:tr>
      <w:tr w:rsidR="00F839E2" w:rsidRPr="006F4FA9" w14:paraId="4C188E2D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49901AC8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39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40" w:author="Kitti Orszaghova" w:date="2019-11-15T12:13:00Z">
                  <w:rPr>
                    <w:rFonts w:cs="Segoe UI"/>
                  </w:rPr>
                </w:rPrChange>
              </w:rPr>
              <w:t>7413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860459F" w14:textId="77777777" w:rsidR="00F839E2" w:rsidRPr="006F4FA9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  <w:rPrChange w:id="341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42" w:author="Kitti Orszaghova" w:date="2019-11-15T12:13:00Z">
                  <w:rPr>
                    <w:rFonts w:cs="Segoe UI"/>
                  </w:rPr>
                </w:rPrChange>
              </w:rPr>
              <w:t>28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05BABDE" w14:textId="77777777" w:rsidR="00F839E2" w:rsidRPr="006F4FA9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  <w:rPrChange w:id="343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44" w:author="Kitti Orszaghova" w:date="2019-11-15T12:13:00Z">
                  <w:rPr>
                    <w:rFonts w:cs="Segoe UI"/>
                  </w:rPr>
                </w:rPrChange>
              </w:rPr>
              <w:t>3799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37DD4BF3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45" w:author="Kitti Orszaghova" w:date="2019-11-15T12:13:00Z">
                  <w:rPr>
                    <w:rFonts w:cs="Segoe UI"/>
                  </w:rPr>
                </w:rPrChange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3FB77D1F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46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47" w:author="Kitti Orszaghova" w:date="2019-11-15T12:13:00Z">
                  <w:rPr>
                    <w:rFonts w:cs="Segoe UI"/>
                  </w:rPr>
                </w:rPrChange>
              </w:rPr>
              <w:t>zastavěná plocha a nádvoří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7D47F1EA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48" w:author="Kitti Orszaghova" w:date="2019-11-15T12:13:00Z">
                  <w:rPr>
                    <w:rFonts w:cs="Segoe UI"/>
                  </w:rPr>
                </w:rPrChange>
              </w:rPr>
            </w:pPr>
          </w:p>
        </w:tc>
      </w:tr>
      <w:tr w:rsidR="00F839E2" w:rsidRPr="006F4FA9" w14:paraId="2DC20473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65132B0A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49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50" w:author="Kitti Orszaghova" w:date="2019-11-15T12:13:00Z">
                  <w:rPr>
                    <w:rFonts w:cs="Segoe UI"/>
                  </w:rPr>
                </w:rPrChange>
              </w:rPr>
              <w:t>7232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B66FE8B" w14:textId="77777777" w:rsidR="00F839E2" w:rsidRPr="006F4FA9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  <w:rPrChange w:id="351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52" w:author="Kitti Orszaghova" w:date="2019-11-15T12:13:00Z">
                  <w:rPr>
                    <w:rFonts w:cs="Segoe UI"/>
                  </w:rPr>
                </w:rPrChange>
              </w:rPr>
              <w:t>57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93FE128" w14:textId="77777777" w:rsidR="00F839E2" w:rsidRPr="006F4FA9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  <w:rPrChange w:id="353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54" w:author="Kitti Orszaghova" w:date="2019-11-15T12:13:00Z">
                  <w:rPr>
                    <w:rFonts w:cs="Segoe UI"/>
                  </w:rPr>
                </w:rPrChange>
              </w:rPr>
              <w:t>3799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12AD7A06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55" w:author="Kitti Orszaghova" w:date="2019-11-15T12:13:00Z">
                  <w:rPr>
                    <w:rFonts w:cs="Segoe UI"/>
                  </w:rPr>
                </w:rPrChange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242EFE64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56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57" w:author="Kitti Orszaghova" w:date="2019-11-15T12:13:00Z">
                  <w:rPr>
                    <w:rFonts w:cs="Segoe UI"/>
                  </w:rPr>
                </w:rPrChange>
              </w:rPr>
              <w:t>zastavěná plocha a nádvoří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39E1FD5F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58" w:author="Kitti Orszaghova" w:date="2019-11-15T12:13:00Z">
                  <w:rPr>
                    <w:rFonts w:cs="Segoe UI"/>
                  </w:rPr>
                </w:rPrChange>
              </w:rPr>
            </w:pPr>
          </w:p>
        </w:tc>
      </w:tr>
      <w:tr w:rsidR="00F839E2" w:rsidRPr="006F4FA9" w14:paraId="7FD0D48E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07316894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59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60" w:author="Kitti Orszaghova" w:date="2019-11-15T12:13:00Z">
                  <w:rPr>
                    <w:rFonts w:cs="Segoe UI"/>
                  </w:rPr>
                </w:rPrChange>
              </w:rPr>
              <w:t>1269/1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D859D1B" w14:textId="77777777" w:rsidR="00F839E2" w:rsidRPr="006F4FA9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  <w:rPrChange w:id="361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62" w:author="Kitti Orszaghova" w:date="2019-11-15T12:13:00Z">
                  <w:rPr>
                    <w:rFonts w:cs="Segoe UI"/>
                  </w:rPr>
                </w:rPrChange>
              </w:rPr>
              <w:t>8975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9E8D625" w14:textId="77777777" w:rsidR="00F839E2" w:rsidRPr="006F4FA9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  <w:rPrChange w:id="363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64" w:author="Kitti Orszaghova" w:date="2019-11-15T12:13:00Z">
                  <w:rPr>
                    <w:rFonts w:cs="Segoe UI"/>
                  </w:rPr>
                </w:rPrChange>
              </w:rPr>
              <w:t>10001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546C3244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65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66" w:author="Kitti Orszaghova" w:date="2019-11-15T12:13:00Z">
                  <w:rPr>
                    <w:rFonts w:cs="Segoe UI"/>
                  </w:rPr>
                </w:rPrChange>
              </w:rPr>
              <w:t>ostatní komunikace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55D138F6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67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68" w:author="Kitti Orszaghova" w:date="2019-11-15T12:13:00Z">
                  <w:rPr>
                    <w:rFonts w:cs="Segoe UI"/>
                  </w:rPr>
                </w:rPrChange>
              </w:rPr>
              <w:t>ostatní plocha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14:paraId="56832289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69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70" w:author="Kitti Orszaghova" w:date="2019-11-15T12:13:00Z">
                  <w:rPr>
                    <w:rFonts w:cs="Segoe UI"/>
                  </w:rPr>
                </w:rPrChange>
              </w:rPr>
              <w:t>Statutární město Mladá Boleslav</w:t>
            </w:r>
          </w:p>
        </w:tc>
      </w:tr>
      <w:tr w:rsidR="00F839E2" w:rsidRPr="006F4FA9" w14:paraId="75BEE780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09775648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71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72" w:author="Kitti Orszaghova" w:date="2019-11-15T12:13:00Z">
                  <w:rPr>
                    <w:rFonts w:cs="Segoe UI"/>
                  </w:rPr>
                </w:rPrChange>
              </w:rPr>
              <w:t>1278/1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235C406" w14:textId="77777777" w:rsidR="00F839E2" w:rsidRPr="006F4FA9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  <w:rPrChange w:id="373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74" w:author="Kitti Orszaghova" w:date="2019-11-15T12:13:00Z">
                  <w:rPr>
                    <w:rFonts w:cs="Segoe UI"/>
                  </w:rPr>
                </w:rPrChange>
              </w:rPr>
              <w:t>6118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3ADF90A" w14:textId="77777777" w:rsidR="00F839E2" w:rsidRPr="006F4FA9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  <w:rPrChange w:id="375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76" w:author="Kitti Orszaghova" w:date="2019-11-15T12:13:00Z">
                  <w:rPr>
                    <w:rFonts w:cs="Segoe UI"/>
                  </w:rPr>
                </w:rPrChange>
              </w:rPr>
              <w:t>10001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6437CCD2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77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78" w:author="Kitti Orszaghova" w:date="2019-11-15T12:13:00Z">
                  <w:rPr>
                    <w:rFonts w:cs="Segoe UI"/>
                  </w:rPr>
                </w:rPrChange>
              </w:rPr>
              <w:t>silnice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4BB98C79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79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80" w:author="Kitti Orszaghova" w:date="2019-11-15T12:13:00Z">
                  <w:rPr>
                    <w:rFonts w:cs="Segoe UI"/>
                  </w:rPr>
                </w:rPrChange>
              </w:rPr>
              <w:t>ostatní plocha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284EE549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81" w:author="Kitti Orszaghova" w:date="2019-11-15T12:13:00Z">
                  <w:rPr>
                    <w:rFonts w:cs="Segoe UI"/>
                  </w:rPr>
                </w:rPrChange>
              </w:rPr>
            </w:pPr>
          </w:p>
        </w:tc>
      </w:tr>
      <w:tr w:rsidR="00F839E2" w:rsidRPr="006F4FA9" w14:paraId="77695A9C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37C40C5E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82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83" w:author="Kitti Orszaghova" w:date="2019-11-15T12:13:00Z">
                  <w:rPr>
                    <w:rFonts w:cs="Segoe UI"/>
                  </w:rPr>
                </w:rPrChange>
              </w:rPr>
              <w:t>1448/1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71B3728" w14:textId="77777777" w:rsidR="00F839E2" w:rsidRPr="006F4FA9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  <w:rPrChange w:id="384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85" w:author="Kitti Orszaghova" w:date="2019-11-15T12:13:00Z">
                  <w:rPr>
                    <w:rFonts w:cs="Segoe UI"/>
                  </w:rPr>
                </w:rPrChange>
              </w:rPr>
              <w:t>9882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A1FDE88" w14:textId="77777777" w:rsidR="00F839E2" w:rsidRPr="006F4FA9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  <w:rPrChange w:id="386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87" w:author="Kitti Orszaghova" w:date="2019-11-15T12:13:00Z">
                  <w:rPr>
                    <w:rFonts w:cs="Segoe UI"/>
                  </w:rPr>
                </w:rPrChange>
              </w:rPr>
              <w:t>2995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63A901EA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88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89" w:author="Kitti Orszaghova" w:date="2019-11-15T12:13:00Z">
                  <w:rPr>
                    <w:rFonts w:cs="Segoe UI"/>
                  </w:rPr>
                </w:rPrChange>
              </w:rPr>
              <w:t>dráha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65BB472C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90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91" w:author="Kitti Orszaghova" w:date="2019-11-15T12:13:00Z">
                  <w:rPr>
                    <w:rFonts w:cs="Segoe UI"/>
                  </w:rPr>
                </w:rPrChange>
              </w:rPr>
              <w:t>ostatní plocha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5CA642AB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92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93" w:author="Kitti Orszaghova" w:date="2019-11-15T12:13:00Z">
                  <w:rPr>
                    <w:rFonts w:cs="Segoe UI"/>
                  </w:rPr>
                </w:rPrChange>
              </w:rPr>
              <w:t>Česká republika</w:t>
            </w:r>
          </w:p>
          <w:p w14:paraId="7158723C" w14:textId="77777777" w:rsidR="00F839E2" w:rsidRPr="006F4FA9" w:rsidRDefault="00F839E2" w:rsidP="00524796">
            <w:pPr>
              <w:pStyle w:val="STTABULKY"/>
              <w:rPr>
                <w:rFonts w:cs="Segoe UI"/>
                <w:sz w:val="18"/>
                <w:szCs w:val="20"/>
                <w:rPrChange w:id="394" w:author="Kitti Orszaghova" w:date="2019-11-15T12:13:00Z">
                  <w:rPr>
                    <w:rFonts w:cs="Segoe UI"/>
                  </w:rPr>
                </w:rPrChange>
              </w:rPr>
            </w:pPr>
            <w:r w:rsidRPr="006F4FA9">
              <w:rPr>
                <w:rFonts w:cs="Segoe UI"/>
                <w:sz w:val="18"/>
                <w:szCs w:val="20"/>
                <w:rPrChange w:id="395" w:author="Kitti Orszaghova" w:date="2019-11-15T12:13:00Z">
                  <w:rPr>
                    <w:rFonts w:cs="Segoe UI"/>
                  </w:rPr>
                </w:rPrChange>
              </w:rPr>
              <w:t>Příslušnost hospodařit s majetkem státu:</w:t>
            </w:r>
          </w:p>
          <w:p w14:paraId="69235903" w14:textId="4DECBCFC" w:rsidR="00F839E2" w:rsidRPr="006F4FA9" w:rsidDel="006F4FA9" w:rsidRDefault="00F839E2" w:rsidP="006F4FA9">
            <w:pPr>
              <w:pStyle w:val="STTABULKY"/>
              <w:rPr>
                <w:del w:id="396" w:author="Kitti Orszaghova" w:date="2019-11-15T12:13:00Z"/>
                <w:rFonts w:cs="Segoe UI"/>
                <w:sz w:val="18"/>
                <w:szCs w:val="20"/>
                <w:rPrChange w:id="397" w:author="Kitti Orszaghova" w:date="2019-11-15T12:13:00Z">
                  <w:rPr>
                    <w:del w:id="398" w:author="Kitti Orszaghova" w:date="2019-11-15T12:13:00Z"/>
                    <w:rFonts w:cs="Segoe UI"/>
                  </w:rPr>
                </w:rPrChange>
              </w:rPr>
              <w:pPrChange w:id="399" w:author="Kitti Orszaghova" w:date="2019-11-15T12:13:00Z">
                <w:pPr>
                  <w:pStyle w:val="STTABULKY"/>
                </w:pPr>
              </w:pPrChange>
            </w:pPr>
            <w:r w:rsidRPr="006F4FA9">
              <w:rPr>
                <w:rFonts w:cs="Segoe UI"/>
                <w:color w:val="000000"/>
                <w:sz w:val="18"/>
                <w:szCs w:val="18"/>
                <w:shd w:val="clear" w:color="auto" w:fill="FEFEFE"/>
                <w:rPrChange w:id="400" w:author="Kitti Orszaghova" w:date="2019-11-15T12:13:00Z">
                  <w:rPr>
                    <w:rFonts w:cs="Segoe UI"/>
                    <w:color w:val="000000"/>
                    <w:szCs w:val="20"/>
                    <w:shd w:val="clear" w:color="auto" w:fill="FEFEFE"/>
                  </w:rPr>
                </w:rPrChange>
              </w:rPr>
              <w:t>Správa železniční dopravní cesty, státní organizace</w:t>
            </w:r>
          </w:p>
          <w:p w14:paraId="0C1AB39E" w14:textId="77777777" w:rsidR="00F839E2" w:rsidRPr="006F4FA9" w:rsidRDefault="00F839E2" w:rsidP="006F4FA9">
            <w:pPr>
              <w:pStyle w:val="STTABULKY"/>
              <w:rPr>
                <w:rFonts w:cs="Segoe UI"/>
                <w:sz w:val="18"/>
                <w:szCs w:val="20"/>
                <w:rPrChange w:id="401" w:author="Kitti Orszaghova" w:date="2019-11-15T12:13:00Z">
                  <w:rPr>
                    <w:rFonts w:cs="Segoe UI"/>
                  </w:rPr>
                </w:rPrChange>
              </w:rPr>
              <w:pPrChange w:id="402" w:author="Kitti Orszaghova" w:date="2019-11-15T12:13:00Z">
                <w:pPr>
                  <w:pStyle w:val="STTABULKY"/>
                </w:pPr>
              </w:pPrChange>
            </w:pPr>
          </w:p>
        </w:tc>
      </w:tr>
    </w:tbl>
    <w:p w14:paraId="40DD3545" w14:textId="22EBFCE7" w:rsidR="006F4FA9" w:rsidRPr="00562463" w:rsidRDefault="006F4FA9" w:rsidP="006F4FA9">
      <w:pPr>
        <w:pStyle w:val="STnormal"/>
      </w:pPr>
      <w:r w:rsidRPr="00B83ED2">
        <w:lastRenderedPageBreak/>
        <w:t xml:space="preserve">Tabulka č. </w:t>
      </w:r>
      <w:r>
        <w:t>3</w:t>
      </w:r>
      <w:r w:rsidRPr="00B83ED2">
        <w:t xml:space="preserve"> </w:t>
      </w:r>
      <w:r>
        <w:t>–</w:t>
      </w:r>
      <w:r w:rsidRPr="00B83ED2">
        <w:t xml:space="preserve"> </w:t>
      </w:r>
      <w:r>
        <w:t>Dočasný zábor</w:t>
      </w:r>
    </w:p>
    <w:tbl>
      <w:tblPr>
        <w:tblW w:w="9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403" w:author="Kitti Orszaghova" w:date="2019-11-15T12:17:00Z">
          <w:tblPr>
            <w:tblW w:w="906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700"/>
        <w:gridCol w:w="737"/>
        <w:gridCol w:w="630"/>
        <w:gridCol w:w="1269"/>
        <w:gridCol w:w="1999"/>
        <w:gridCol w:w="1909"/>
        <w:gridCol w:w="1899"/>
        <w:tblGridChange w:id="404">
          <w:tblGrid>
            <w:gridCol w:w="757"/>
            <w:gridCol w:w="851"/>
            <w:gridCol w:w="680"/>
            <w:gridCol w:w="1624"/>
            <w:gridCol w:w="2642"/>
            <w:gridCol w:w="2513"/>
            <w:gridCol w:w="2513"/>
          </w:tblGrid>
        </w:tblGridChange>
      </w:tblGrid>
      <w:tr w:rsidR="006F4FA9" w:rsidRPr="00524796" w14:paraId="3BFB7726" w14:textId="07B5FD36" w:rsidTr="006F4FA9">
        <w:trPr>
          <w:trHeight w:val="378"/>
          <w:trPrChange w:id="405" w:author="Kitti Orszaghova" w:date="2019-11-15T12:17:00Z">
            <w:trPr>
              <w:trHeight w:val="591"/>
            </w:trPr>
          </w:trPrChange>
        </w:trPr>
        <w:tc>
          <w:tcPr>
            <w:tcW w:w="700" w:type="dxa"/>
            <w:shd w:val="clear" w:color="auto" w:fill="BFBFBF" w:themeFill="background1" w:themeFillShade="BF"/>
            <w:noWrap/>
            <w:vAlign w:val="center"/>
            <w:hideMark/>
            <w:tcPrChange w:id="406" w:author="Kitti Orszaghova" w:date="2019-11-15T12:17:00Z">
              <w:tcPr>
                <w:tcW w:w="757" w:type="dxa"/>
                <w:shd w:val="clear" w:color="auto" w:fill="BFBFBF" w:themeFill="background1" w:themeFillShade="BF"/>
                <w:noWrap/>
                <w:vAlign w:val="center"/>
                <w:hideMark/>
              </w:tcPr>
            </w:tcPrChange>
          </w:tcPr>
          <w:p w14:paraId="01516E17" w14:textId="77777777" w:rsidR="006F4FA9" w:rsidRPr="00524796" w:rsidRDefault="006F4FA9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P.č.</w:t>
            </w:r>
          </w:p>
        </w:tc>
        <w:tc>
          <w:tcPr>
            <w:tcW w:w="737" w:type="dxa"/>
            <w:shd w:val="clear" w:color="auto" w:fill="BFBFBF" w:themeFill="background1" w:themeFillShade="BF"/>
            <w:vAlign w:val="center"/>
            <w:hideMark/>
            <w:tcPrChange w:id="407" w:author="Kitti Orszaghova" w:date="2019-11-15T12:17:00Z">
              <w:tcPr>
                <w:tcW w:w="851" w:type="dxa"/>
                <w:shd w:val="clear" w:color="auto" w:fill="BFBFBF" w:themeFill="background1" w:themeFillShade="BF"/>
                <w:vAlign w:val="center"/>
                <w:hideMark/>
              </w:tcPr>
            </w:tcPrChange>
          </w:tcPr>
          <w:p w14:paraId="2BF9098D" w14:textId="77777777" w:rsidR="006F4FA9" w:rsidRPr="00524796" w:rsidRDefault="006F4FA9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Výměra v m</w:t>
            </w:r>
            <w:r w:rsidRPr="00524796">
              <w:rPr>
                <w:rFonts w:cs="Segoe U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30" w:type="dxa"/>
            <w:shd w:val="clear" w:color="auto" w:fill="BFBFBF" w:themeFill="background1" w:themeFillShade="BF"/>
            <w:tcPrChange w:id="408" w:author="Kitti Orszaghova" w:date="2019-11-15T12:17:00Z">
              <w:tcPr>
                <w:tcW w:w="680" w:type="dxa"/>
                <w:shd w:val="clear" w:color="auto" w:fill="BFBFBF" w:themeFill="background1" w:themeFillShade="BF"/>
              </w:tcPr>
            </w:tcPrChange>
          </w:tcPr>
          <w:p w14:paraId="0BF02B9C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Číslo LV</w:t>
            </w:r>
          </w:p>
        </w:tc>
        <w:tc>
          <w:tcPr>
            <w:tcW w:w="1269" w:type="dxa"/>
            <w:shd w:val="clear" w:color="auto" w:fill="BFBFBF" w:themeFill="background1" w:themeFillShade="BF"/>
            <w:vAlign w:val="center"/>
            <w:tcPrChange w:id="409" w:author="Kitti Orszaghova" w:date="2019-11-15T12:17:00Z">
              <w:tcPr>
                <w:tcW w:w="1624" w:type="dxa"/>
                <w:shd w:val="clear" w:color="auto" w:fill="BFBFBF" w:themeFill="background1" w:themeFillShade="BF"/>
                <w:vAlign w:val="center"/>
              </w:tcPr>
            </w:tcPrChange>
          </w:tcPr>
          <w:p w14:paraId="17C5C64B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Způsob využití</w:t>
            </w:r>
          </w:p>
        </w:tc>
        <w:tc>
          <w:tcPr>
            <w:tcW w:w="1999" w:type="dxa"/>
            <w:shd w:val="clear" w:color="auto" w:fill="BFBFBF" w:themeFill="background1" w:themeFillShade="BF"/>
            <w:vAlign w:val="center"/>
            <w:tcPrChange w:id="410" w:author="Kitti Orszaghova" w:date="2019-11-15T12:17:00Z">
              <w:tcPr>
                <w:tcW w:w="2642" w:type="dxa"/>
                <w:shd w:val="clear" w:color="auto" w:fill="BFBFBF" w:themeFill="background1" w:themeFillShade="BF"/>
                <w:vAlign w:val="center"/>
              </w:tcPr>
            </w:tcPrChange>
          </w:tcPr>
          <w:p w14:paraId="1954F970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Druh pozemku</w:t>
            </w:r>
          </w:p>
        </w:tc>
        <w:tc>
          <w:tcPr>
            <w:tcW w:w="1909" w:type="dxa"/>
            <w:shd w:val="clear" w:color="auto" w:fill="BFBFBF" w:themeFill="background1" w:themeFillShade="BF"/>
            <w:vAlign w:val="center"/>
            <w:tcPrChange w:id="411" w:author="Kitti Orszaghova" w:date="2019-11-15T12:17:00Z">
              <w:tcPr>
                <w:tcW w:w="2513" w:type="dxa"/>
                <w:shd w:val="clear" w:color="auto" w:fill="BFBFBF" w:themeFill="background1" w:themeFillShade="BF"/>
                <w:vAlign w:val="center"/>
              </w:tcPr>
            </w:tcPrChange>
          </w:tcPr>
          <w:p w14:paraId="6BF1F2C6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Vlastník</w:t>
            </w:r>
          </w:p>
        </w:tc>
        <w:tc>
          <w:tcPr>
            <w:tcW w:w="1899" w:type="dxa"/>
            <w:shd w:val="clear" w:color="auto" w:fill="BFBFBF" w:themeFill="background1" w:themeFillShade="BF"/>
            <w:tcPrChange w:id="412" w:author="Kitti Orszaghova" w:date="2019-11-15T12:17:00Z">
              <w:tcPr>
                <w:tcW w:w="2513" w:type="dxa"/>
                <w:shd w:val="clear" w:color="auto" w:fill="BFBFBF" w:themeFill="background1" w:themeFillShade="BF"/>
              </w:tcPr>
            </w:tcPrChange>
          </w:tcPr>
          <w:p w14:paraId="6BBFA4E1" w14:textId="34ED5518" w:rsidR="006F4FA9" w:rsidRPr="006F4FA9" w:rsidRDefault="006F4FA9" w:rsidP="00524796">
            <w:pPr>
              <w:pStyle w:val="STZHLAV"/>
              <w:jc w:val="left"/>
              <w:rPr>
                <w:ins w:id="413" w:author="Kitti Orszaghova" w:date="2019-11-15T12:16:00Z"/>
                <w:rFonts w:cs="Segoe UI"/>
                <w:sz w:val="16"/>
                <w:szCs w:val="16"/>
                <w:vertAlign w:val="superscript"/>
                <w:rPrChange w:id="414" w:author="Kitti Orszaghova" w:date="2019-11-15T12:17:00Z">
                  <w:rPr>
                    <w:ins w:id="415" w:author="Kitti Orszaghova" w:date="2019-11-15T12:16:00Z"/>
                    <w:rFonts w:cs="Segoe UI"/>
                    <w:sz w:val="16"/>
                    <w:szCs w:val="16"/>
                  </w:rPr>
                </w:rPrChange>
              </w:rPr>
            </w:pPr>
            <w:ins w:id="416" w:author="Kitti Orszaghova" w:date="2019-11-15T12:17:00Z">
              <w:r>
                <w:rPr>
                  <w:rFonts w:cs="Segoe UI"/>
                  <w:sz w:val="16"/>
                  <w:szCs w:val="16"/>
                </w:rPr>
                <w:t>Plocha dotčená stavbou m</w:t>
              </w:r>
              <w:r>
                <w:rPr>
                  <w:rFonts w:cs="Segoe UI"/>
                  <w:sz w:val="16"/>
                  <w:szCs w:val="16"/>
                  <w:vertAlign w:val="superscript"/>
                </w:rPr>
                <w:t>2</w:t>
              </w:r>
            </w:ins>
          </w:p>
        </w:tc>
      </w:tr>
      <w:tr w:rsidR="006F4FA9" w:rsidRPr="00524796" w14:paraId="2BA08C92" w14:textId="322548A5" w:rsidTr="006F4FA9">
        <w:trPr>
          <w:trHeight w:val="329"/>
          <w:trPrChange w:id="417" w:author="Kitti Orszaghova" w:date="2019-11-15T12:17:00Z">
            <w:trPr>
              <w:trHeight w:val="515"/>
            </w:trPr>
          </w:trPrChange>
        </w:trPr>
        <w:tc>
          <w:tcPr>
            <w:tcW w:w="700" w:type="dxa"/>
            <w:shd w:val="clear" w:color="auto" w:fill="auto"/>
            <w:noWrap/>
            <w:vAlign w:val="center"/>
            <w:hideMark/>
            <w:tcPrChange w:id="418" w:author="Kitti Orszaghova" w:date="2019-11-15T12:17:00Z">
              <w:tcPr>
                <w:tcW w:w="757" w:type="dxa"/>
                <w:shd w:val="clear" w:color="auto" w:fill="auto"/>
                <w:noWrap/>
                <w:vAlign w:val="center"/>
                <w:hideMark/>
              </w:tcPr>
            </w:tcPrChange>
          </w:tcPr>
          <w:p w14:paraId="3916CD8A" w14:textId="42B8D90A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1269/1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  <w:tcPrChange w:id="419" w:author="Kitti Orszaghova" w:date="2019-11-15T12:17:00Z">
              <w:tcPr>
                <w:tcW w:w="851" w:type="dxa"/>
                <w:shd w:val="clear" w:color="auto" w:fill="auto"/>
                <w:noWrap/>
                <w:vAlign w:val="center"/>
                <w:hideMark/>
              </w:tcPr>
            </w:tcPrChange>
          </w:tcPr>
          <w:p w14:paraId="3AD7EDB7" w14:textId="51E894E1" w:rsidR="006F4FA9" w:rsidRPr="00524796" w:rsidRDefault="006F4FA9" w:rsidP="006F4FA9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8975</w:t>
            </w:r>
          </w:p>
        </w:tc>
        <w:tc>
          <w:tcPr>
            <w:tcW w:w="630" w:type="dxa"/>
            <w:shd w:val="clear" w:color="auto" w:fill="auto"/>
            <w:vAlign w:val="center"/>
            <w:tcPrChange w:id="420" w:author="Kitti Orszaghova" w:date="2019-11-15T12:17:00Z">
              <w:tcPr>
                <w:tcW w:w="680" w:type="dxa"/>
                <w:shd w:val="clear" w:color="auto" w:fill="auto"/>
                <w:vAlign w:val="center"/>
              </w:tcPr>
            </w:tcPrChange>
          </w:tcPr>
          <w:p w14:paraId="08C7635F" w14:textId="575F6A52" w:rsidR="006F4FA9" w:rsidRPr="00524796" w:rsidRDefault="006F4FA9" w:rsidP="006F4FA9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10001</w:t>
            </w:r>
          </w:p>
        </w:tc>
        <w:tc>
          <w:tcPr>
            <w:tcW w:w="1269" w:type="dxa"/>
            <w:shd w:val="clear" w:color="auto" w:fill="auto"/>
            <w:vAlign w:val="center"/>
            <w:tcPrChange w:id="421" w:author="Kitti Orszaghova" w:date="2019-11-15T12:17:00Z">
              <w:tcPr>
                <w:tcW w:w="1624" w:type="dxa"/>
                <w:shd w:val="clear" w:color="auto" w:fill="auto"/>
                <w:vAlign w:val="center"/>
              </w:tcPr>
            </w:tcPrChange>
          </w:tcPr>
          <w:p w14:paraId="643BD77A" w14:textId="027EBD62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ostatní komunikace</w:t>
            </w:r>
          </w:p>
        </w:tc>
        <w:tc>
          <w:tcPr>
            <w:tcW w:w="1999" w:type="dxa"/>
            <w:shd w:val="clear" w:color="auto" w:fill="auto"/>
            <w:vAlign w:val="center"/>
            <w:tcPrChange w:id="422" w:author="Kitti Orszaghova" w:date="2019-11-15T12:17:00Z">
              <w:tcPr>
                <w:tcW w:w="2642" w:type="dxa"/>
                <w:shd w:val="clear" w:color="auto" w:fill="auto"/>
                <w:vAlign w:val="center"/>
              </w:tcPr>
            </w:tcPrChange>
          </w:tcPr>
          <w:p w14:paraId="66C6445A" w14:textId="10DC94A1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ostatní plocha</w:t>
            </w:r>
          </w:p>
        </w:tc>
        <w:tc>
          <w:tcPr>
            <w:tcW w:w="1909" w:type="dxa"/>
            <w:shd w:val="clear" w:color="auto" w:fill="auto"/>
            <w:vAlign w:val="center"/>
            <w:tcPrChange w:id="423" w:author="Kitti Orszaghova" w:date="2019-11-15T12:17:00Z">
              <w:tcPr>
                <w:tcW w:w="2513" w:type="dxa"/>
                <w:shd w:val="clear" w:color="auto" w:fill="auto"/>
                <w:vAlign w:val="center"/>
              </w:tcPr>
            </w:tcPrChange>
          </w:tcPr>
          <w:p w14:paraId="5F391326" w14:textId="77F48919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Statutární město Mladá Boleslav</w:t>
            </w:r>
          </w:p>
        </w:tc>
        <w:tc>
          <w:tcPr>
            <w:tcW w:w="1899" w:type="dxa"/>
            <w:tcPrChange w:id="424" w:author="Kitti Orszaghova" w:date="2019-11-15T12:17:00Z">
              <w:tcPr>
                <w:tcW w:w="2513" w:type="dxa"/>
              </w:tcPr>
            </w:tcPrChange>
          </w:tcPr>
          <w:p w14:paraId="5B60B3FD" w14:textId="078BB4E1" w:rsidR="006F4FA9" w:rsidRPr="00524796" w:rsidRDefault="006F4FA9" w:rsidP="006F4FA9">
            <w:pPr>
              <w:pStyle w:val="STTABULKY"/>
              <w:rPr>
                <w:ins w:id="425" w:author="Kitti Orszaghova" w:date="2019-11-15T12:16:00Z"/>
                <w:rFonts w:cs="Segoe UI"/>
                <w:sz w:val="18"/>
                <w:szCs w:val="20"/>
              </w:rPr>
              <w:pPrChange w:id="426" w:author="Kitti Orszaghova" w:date="2019-11-15T12:17:00Z">
                <w:pPr>
                  <w:pStyle w:val="STTABULKY"/>
                </w:pPr>
              </w:pPrChange>
            </w:pPr>
            <w:ins w:id="427" w:author="Kitti Orszaghova" w:date="2019-11-15T12:17:00Z">
              <w:r>
                <w:rPr>
                  <w:rFonts w:cs="Segoe UI"/>
                  <w:sz w:val="18"/>
                  <w:szCs w:val="20"/>
                </w:rPr>
                <w:t xml:space="preserve">        50,5</w:t>
              </w:r>
            </w:ins>
          </w:p>
        </w:tc>
      </w:tr>
    </w:tbl>
    <w:p w14:paraId="54613C0A" w14:textId="792E08EB" w:rsidR="00F839E2" w:rsidRDefault="00F839E2" w:rsidP="00F839E2">
      <w:pPr>
        <w:pStyle w:val="STNADPIS1"/>
        <w:numPr>
          <w:ilvl w:val="0"/>
          <w:numId w:val="0"/>
        </w:numPr>
        <w:ind w:left="964" w:hanging="964"/>
      </w:pPr>
    </w:p>
    <w:p w14:paraId="3B8CCB5B" w14:textId="13E17432" w:rsidR="006F4FA9" w:rsidRPr="00562463" w:rsidRDefault="006F4FA9" w:rsidP="006F4FA9">
      <w:pPr>
        <w:pStyle w:val="STnormal"/>
      </w:pPr>
      <w:r w:rsidRPr="00B83ED2">
        <w:t xml:space="preserve">Tabulka č. </w:t>
      </w:r>
      <w:r>
        <w:t>4</w:t>
      </w:r>
      <w:r w:rsidRPr="00B83ED2">
        <w:t xml:space="preserve"> </w:t>
      </w:r>
      <w:r>
        <w:t>–</w:t>
      </w:r>
      <w:r w:rsidRPr="00B83ED2">
        <w:t xml:space="preserve"> </w:t>
      </w:r>
      <w:r>
        <w:t>Trvalý zábor bez výkupu</w:t>
      </w:r>
    </w:p>
    <w:tbl>
      <w:tblPr>
        <w:tblW w:w="9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4"/>
        <w:gridCol w:w="1117"/>
        <w:gridCol w:w="1111"/>
        <w:gridCol w:w="1195"/>
        <w:gridCol w:w="1656"/>
        <w:gridCol w:w="1560"/>
        <w:gridCol w:w="1420"/>
        <w:tblGridChange w:id="428">
          <w:tblGrid>
            <w:gridCol w:w="1084"/>
            <w:gridCol w:w="1117"/>
            <w:gridCol w:w="1111"/>
            <w:gridCol w:w="1195"/>
            <w:gridCol w:w="1656"/>
            <w:gridCol w:w="1560"/>
            <w:gridCol w:w="1420"/>
          </w:tblGrid>
        </w:tblGridChange>
      </w:tblGrid>
      <w:tr w:rsidR="006F4FA9" w:rsidRPr="00524796" w14:paraId="20081AB8" w14:textId="77777777" w:rsidTr="006F4FA9">
        <w:trPr>
          <w:trHeight w:val="378"/>
        </w:trPr>
        <w:tc>
          <w:tcPr>
            <w:tcW w:w="1084" w:type="dxa"/>
            <w:shd w:val="clear" w:color="auto" w:fill="BFBFBF" w:themeFill="background1" w:themeFillShade="BF"/>
            <w:noWrap/>
            <w:vAlign w:val="center"/>
            <w:hideMark/>
          </w:tcPr>
          <w:p w14:paraId="236238E7" w14:textId="77777777" w:rsidR="006F4FA9" w:rsidRPr="00524796" w:rsidRDefault="006F4FA9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P.č.</w:t>
            </w:r>
          </w:p>
        </w:tc>
        <w:tc>
          <w:tcPr>
            <w:tcW w:w="1117" w:type="dxa"/>
            <w:shd w:val="clear" w:color="auto" w:fill="BFBFBF" w:themeFill="background1" w:themeFillShade="BF"/>
            <w:vAlign w:val="center"/>
            <w:hideMark/>
          </w:tcPr>
          <w:p w14:paraId="0A2DBD67" w14:textId="77777777" w:rsidR="006F4FA9" w:rsidRPr="00524796" w:rsidRDefault="006F4FA9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Výměra v m</w:t>
            </w:r>
            <w:r w:rsidRPr="00524796">
              <w:rPr>
                <w:rFonts w:cs="Segoe U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11" w:type="dxa"/>
            <w:shd w:val="clear" w:color="auto" w:fill="BFBFBF" w:themeFill="background1" w:themeFillShade="BF"/>
          </w:tcPr>
          <w:p w14:paraId="17C7D6D6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Číslo LV</w:t>
            </w:r>
          </w:p>
        </w:tc>
        <w:tc>
          <w:tcPr>
            <w:tcW w:w="1195" w:type="dxa"/>
            <w:shd w:val="clear" w:color="auto" w:fill="BFBFBF" w:themeFill="background1" w:themeFillShade="BF"/>
            <w:vAlign w:val="center"/>
          </w:tcPr>
          <w:p w14:paraId="68898EFB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Způsob využití</w:t>
            </w:r>
          </w:p>
        </w:tc>
        <w:tc>
          <w:tcPr>
            <w:tcW w:w="1656" w:type="dxa"/>
            <w:shd w:val="clear" w:color="auto" w:fill="BFBFBF" w:themeFill="background1" w:themeFillShade="BF"/>
            <w:vAlign w:val="center"/>
          </w:tcPr>
          <w:p w14:paraId="003F18B7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Druh pozemku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FA3DCAE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Vlastník</w:t>
            </w:r>
          </w:p>
        </w:tc>
        <w:tc>
          <w:tcPr>
            <w:tcW w:w="1420" w:type="dxa"/>
            <w:shd w:val="clear" w:color="auto" w:fill="BFBFBF" w:themeFill="background1" w:themeFillShade="BF"/>
          </w:tcPr>
          <w:p w14:paraId="1C55BB88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  <w:vertAlign w:val="superscript"/>
              </w:rPr>
            </w:pPr>
            <w:r>
              <w:rPr>
                <w:rFonts w:cs="Segoe UI"/>
                <w:sz w:val="16"/>
                <w:szCs w:val="16"/>
              </w:rPr>
              <w:t>Plocha dotčená stavbou m</w:t>
            </w:r>
            <w:r>
              <w:rPr>
                <w:rFonts w:cs="Segoe UI"/>
                <w:sz w:val="16"/>
                <w:szCs w:val="16"/>
                <w:vertAlign w:val="superscript"/>
              </w:rPr>
              <w:t>2</w:t>
            </w:r>
          </w:p>
        </w:tc>
      </w:tr>
      <w:tr w:rsidR="006F4FA9" w:rsidRPr="00524796" w14:paraId="139BCA28" w14:textId="77777777" w:rsidTr="006F4FA9">
        <w:trPr>
          <w:trHeight w:val="329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71F5C761" w14:textId="794EDBDA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ins w:id="429" w:author="Kitti Orszaghova" w:date="2019-11-15T12:19:00Z">
              <w:r w:rsidRPr="00524796">
                <w:rPr>
                  <w:rFonts w:cs="Segoe UI"/>
                  <w:sz w:val="18"/>
                  <w:szCs w:val="20"/>
                </w:rPr>
                <w:t>1558</w:t>
              </w:r>
            </w:ins>
            <w:del w:id="430" w:author="Kitti Orszaghova" w:date="2019-11-15T12:19:00Z">
              <w:r w:rsidRPr="00524796" w:rsidDel="006F4FA9">
                <w:rPr>
                  <w:rFonts w:cs="Segoe UI"/>
                  <w:sz w:val="18"/>
                  <w:szCs w:val="20"/>
                </w:rPr>
                <w:delText>1269/1</w:delText>
              </w:r>
            </w:del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14:paraId="7CEEB977" w14:textId="1D216174" w:rsidR="006F4FA9" w:rsidRPr="00524796" w:rsidRDefault="006F4FA9" w:rsidP="006F4FA9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ins w:id="431" w:author="Kitti Orszaghova" w:date="2019-11-15T12:19:00Z">
              <w:r w:rsidRPr="00524796">
                <w:rPr>
                  <w:rFonts w:cs="Segoe UI"/>
                  <w:sz w:val="18"/>
                  <w:szCs w:val="20"/>
                </w:rPr>
                <w:t>259</w:t>
              </w:r>
            </w:ins>
            <w:del w:id="432" w:author="Kitti Orszaghova" w:date="2019-11-15T12:19:00Z">
              <w:r w:rsidRPr="00524796" w:rsidDel="00A47B00">
                <w:rPr>
                  <w:rFonts w:cs="Segoe UI"/>
                  <w:sz w:val="18"/>
                  <w:szCs w:val="20"/>
                </w:rPr>
                <w:delText>8975</w:delText>
              </w:r>
            </w:del>
          </w:p>
        </w:tc>
        <w:tc>
          <w:tcPr>
            <w:tcW w:w="1111" w:type="dxa"/>
            <w:shd w:val="clear" w:color="auto" w:fill="auto"/>
            <w:vAlign w:val="center"/>
          </w:tcPr>
          <w:p w14:paraId="6D4DF35A" w14:textId="4FBD20AA" w:rsidR="006F4FA9" w:rsidRPr="00524796" w:rsidRDefault="006F4FA9" w:rsidP="006F4FA9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ins w:id="433" w:author="Kitti Orszaghova" w:date="2019-11-15T12:19:00Z">
              <w:r w:rsidRPr="00524796">
                <w:rPr>
                  <w:rFonts w:cs="Segoe UI"/>
                  <w:color w:val="auto"/>
                  <w:sz w:val="18"/>
                  <w:szCs w:val="20"/>
                </w:rPr>
                <w:t>18836</w:t>
              </w:r>
            </w:ins>
            <w:del w:id="434" w:author="Kitti Orszaghova" w:date="2019-11-15T12:19:00Z">
              <w:r w:rsidRPr="00524796" w:rsidDel="00A47B00">
                <w:rPr>
                  <w:rFonts w:cs="Segoe UI"/>
                  <w:sz w:val="18"/>
                  <w:szCs w:val="20"/>
                </w:rPr>
                <w:delText>10001</w:delText>
              </w:r>
            </w:del>
          </w:p>
        </w:tc>
        <w:tc>
          <w:tcPr>
            <w:tcW w:w="1195" w:type="dxa"/>
            <w:shd w:val="clear" w:color="auto" w:fill="auto"/>
            <w:vAlign w:val="center"/>
          </w:tcPr>
          <w:p w14:paraId="627DBDE7" w14:textId="1D837633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del w:id="435" w:author="Kitti Orszaghova" w:date="2019-11-15T12:19:00Z">
              <w:r w:rsidRPr="00524796" w:rsidDel="006F4FA9">
                <w:rPr>
                  <w:rFonts w:cs="Segoe UI"/>
                  <w:sz w:val="18"/>
                  <w:szCs w:val="20"/>
                </w:rPr>
                <w:delText>ostatní komunikace</w:delText>
              </w:r>
            </w:del>
          </w:p>
        </w:tc>
        <w:tc>
          <w:tcPr>
            <w:tcW w:w="1656" w:type="dxa"/>
            <w:shd w:val="clear" w:color="auto" w:fill="auto"/>
            <w:vAlign w:val="center"/>
          </w:tcPr>
          <w:p w14:paraId="0CEB2AA7" w14:textId="495002AD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ins w:id="436" w:author="Kitti Orszaghova" w:date="2019-11-15T12:19:00Z">
              <w:r w:rsidRPr="00524796">
                <w:rPr>
                  <w:rFonts w:cs="Segoe UI"/>
                  <w:sz w:val="18"/>
                  <w:szCs w:val="20"/>
                </w:rPr>
                <w:t>zastavěná plocha a nádvoří</w:t>
              </w:r>
            </w:ins>
            <w:del w:id="437" w:author="Kitti Orszaghova" w:date="2019-11-15T12:19:00Z">
              <w:r w:rsidRPr="00524796" w:rsidDel="006F4FA9">
                <w:rPr>
                  <w:rFonts w:cs="Segoe UI"/>
                  <w:sz w:val="18"/>
                  <w:szCs w:val="20"/>
                </w:rPr>
                <w:delText>ostatní plocha</w:delText>
              </w:r>
            </w:del>
          </w:p>
        </w:tc>
        <w:tc>
          <w:tcPr>
            <w:tcW w:w="1560" w:type="dxa"/>
            <w:shd w:val="clear" w:color="auto" w:fill="auto"/>
            <w:vAlign w:val="center"/>
          </w:tcPr>
          <w:p w14:paraId="34CFF314" w14:textId="6F8166B9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ins w:id="438" w:author="Kitti Orszaghova" w:date="2019-11-15T12:19:00Z">
              <w:r w:rsidRPr="00524796">
                <w:rPr>
                  <w:rFonts w:cs="Segoe UI"/>
                  <w:color w:val="000000"/>
                  <w:sz w:val="18"/>
                  <w:szCs w:val="18"/>
                  <w:shd w:val="clear" w:color="auto" w:fill="FEFEFE"/>
                </w:rPr>
                <w:t>Středočeský Kraj</w:t>
              </w:r>
            </w:ins>
            <w:del w:id="439" w:author="Kitti Orszaghova" w:date="2019-11-15T12:19:00Z">
              <w:r w:rsidRPr="00524796" w:rsidDel="006F4FA9">
                <w:rPr>
                  <w:rFonts w:cs="Segoe UI"/>
                  <w:sz w:val="18"/>
                  <w:szCs w:val="20"/>
                </w:rPr>
                <w:delText>Statutární město Mladá Boleslav</w:delText>
              </w:r>
            </w:del>
          </w:p>
        </w:tc>
        <w:tc>
          <w:tcPr>
            <w:tcW w:w="1420" w:type="dxa"/>
          </w:tcPr>
          <w:p w14:paraId="28AD18C3" w14:textId="2FFF8A2F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del w:id="440" w:author="Kitti Orszaghova" w:date="2019-11-15T12:19:00Z">
              <w:r w:rsidDel="006F4FA9">
                <w:rPr>
                  <w:rFonts w:cs="Segoe UI"/>
                  <w:sz w:val="18"/>
                  <w:szCs w:val="20"/>
                </w:rPr>
                <w:delText xml:space="preserve">        50,5</w:delText>
              </w:r>
            </w:del>
            <w:ins w:id="441" w:author="Kitti Orszaghova" w:date="2019-11-15T12:19:00Z">
              <w:r>
                <w:rPr>
                  <w:rFonts w:cs="Segoe UI"/>
                  <w:sz w:val="18"/>
                  <w:szCs w:val="20"/>
                </w:rPr>
                <w:t>45,9</w:t>
              </w:r>
            </w:ins>
          </w:p>
        </w:tc>
      </w:tr>
      <w:tr w:rsidR="006F4FA9" w:rsidRPr="00524796" w14:paraId="12DC99E7" w14:textId="77777777" w:rsidTr="006F4FA9">
        <w:trPr>
          <w:trHeight w:val="329"/>
          <w:ins w:id="442" w:author="Kitti Orszaghova" w:date="2019-11-15T12:18:00Z"/>
        </w:trPr>
        <w:tc>
          <w:tcPr>
            <w:tcW w:w="1084" w:type="dxa"/>
            <w:shd w:val="clear" w:color="auto" w:fill="auto"/>
            <w:noWrap/>
            <w:vAlign w:val="center"/>
          </w:tcPr>
          <w:p w14:paraId="124E44F6" w14:textId="3EEDE130" w:rsidR="006F4FA9" w:rsidRPr="00524796" w:rsidRDefault="006F4FA9" w:rsidP="006F4FA9">
            <w:pPr>
              <w:pStyle w:val="STTABULKY"/>
              <w:rPr>
                <w:ins w:id="443" w:author="Kitti Orszaghova" w:date="2019-11-15T12:18:00Z"/>
                <w:rFonts w:cs="Segoe UI"/>
                <w:sz w:val="18"/>
                <w:szCs w:val="20"/>
              </w:rPr>
            </w:pPr>
            <w:ins w:id="444" w:author="Kitti Orszaghova" w:date="2019-11-15T12:20:00Z">
              <w:r w:rsidRPr="00524796">
                <w:rPr>
                  <w:rFonts w:cs="Segoe UI"/>
                  <w:sz w:val="18"/>
                  <w:szCs w:val="20"/>
                </w:rPr>
                <w:t>496/9</w:t>
              </w:r>
            </w:ins>
          </w:p>
        </w:tc>
        <w:tc>
          <w:tcPr>
            <w:tcW w:w="1117" w:type="dxa"/>
            <w:shd w:val="clear" w:color="auto" w:fill="auto"/>
            <w:noWrap/>
            <w:vAlign w:val="center"/>
          </w:tcPr>
          <w:p w14:paraId="5FB850C1" w14:textId="46E4B851" w:rsidR="006F4FA9" w:rsidRPr="00524796" w:rsidRDefault="006F4FA9" w:rsidP="006F4FA9">
            <w:pPr>
              <w:pStyle w:val="STTABULKY"/>
              <w:jc w:val="right"/>
              <w:rPr>
                <w:ins w:id="445" w:author="Kitti Orszaghova" w:date="2019-11-15T12:18:00Z"/>
                <w:rFonts w:cs="Segoe UI"/>
                <w:sz w:val="18"/>
                <w:szCs w:val="20"/>
              </w:rPr>
            </w:pPr>
            <w:ins w:id="446" w:author="Kitti Orszaghova" w:date="2019-11-15T12:20:00Z">
              <w:r w:rsidRPr="00524796">
                <w:rPr>
                  <w:rFonts w:cs="Segoe UI"/>
                  <w:sz w:val="18"/>
                  <w:szCs w:val="20"/>
                </w:rPr>
                <w:t>358</w:t>
              </w:r>
            </w:ins>
          </w:p>
        </w:tc>
        <w:tc>
          <w:tcPr>
            <w:tcW w:w="1111" w:type="dxa"/>
            <w:shd w:val="clear" w:color="auto" w:fill="auto"/>
            <w:vAlign w:val="center"/>
          </w:tcPr>
          <w:p w14:paraId="3CFEEF94" w14:textId="4F7FD903" w:rsidR="006F4FA9" w:rsidRPr="00524796" w:rsidRDefault="006F4FA9" w:rsidP="006F4FA9">
            <w:pPr>
              <w:pStyle w:val="STTABULKY"/>
              <w:jc w:val="center"/>
              <w:rPr>
                <w:ins w:id="447" w:author="Kitti Orszaghova" w:date="2019-11-15T12:18:00Z"/>
                <w:rFonts w:cs="Segoe UI"/>
                <w:sz w:val="18"/>
                <w:szCs w:val="20"/>
              </w:rPr>
            </w:pPr>
            <w:ins w:id="448" w:author="Kitti Orszaghova" w:date="2019-11-15T12:20:00Z">
              <w:r w:rsidRPr="00524796">
                <w:rPr>
                  <w:rFonts w:cs="Segoe UI"/>
                  <w:color w:val="auto"/>
                  <w:sz w:val="18"/>
                  <w:szCs w:val="20"/>
                </w:rPr>
                <w:t>18836</w:t>
              </w:r>
            </w:ins>
          </w:p>
        </w:tc>
        <w:tc>
          <w:tcPr>
            <w:tcW w:w="1195" w:type="dxa"/>
            <w:shd w:val="clear" w:color="auto" w:fill="auto"/>
            <w:vAlign w:val="center"/>
          </w:tcPr>
          <w:p w14:paraId="1B39D716" w14:textId="77777777" w:rsidR="006F4FA9" w:rsidRPr="00524796" w:rsidRDefault="006F4FA9" w:rsidP="006F4FA9">
            <w:pPr>
              <w:pStyle w:val="STTABULKY"/>
              <w:rPr>
                <w:ins w:id="449" w:author="Kitti Orszaghova" w:date="2019-11-15T12:18:00Z"/>
                <w:rFonts w:cs="Segoe UI"/>
                <w:sz w:val="18"/>
                <w:szCs w:val="20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14FD2410" w14:textId="1616C73C" w:rsidR="006F4FA9" w:rsidRPr="00524796" w:rsidRDefault="006F4FA9" w:rsidP="006F4FA9">
            <w:pPr>
              <w:pStyle w:val="STTABULKY"/>
              <w:rPr>
                <w:ins w:id="450" w:author="Kitti Orszaghova" w:date="2019-11-15T12:18:00Z"/>
                <w:rFonts w:cs="Segoe UI"/>
                <w:sz w:val="18"/>
                <w:szCs w:val="20"/>
              </w:rPr>
            </w:pPr>
            <w:ins w:id="451" w:author="Kitti Orszaghova" w:date="2019-11-15T12:20:00Z">
              <w:r w:rsidRPr="00524796">
                <w:rPr>
                  <w:rFonts w:cs="Segoe UI"/>
                  <w:sz w:val="18"/>
                  <w:szCs w:val="20"/>
                </w:rPr>
                <w:t>zahrada</w:t>
              </w:r>
            </w:ins>
          </w:p>
        </w:tc>
        <w:tc>
          <w:tcPr>
            <w:tcW w:w="1560" w:type="dxa"/>
            <w:shd w:val="clear" w:color="auto" w:fill="auto"/>
            <w:vAlign w:val="center"/>
          </w:tcPr>
          <w:p w14:paraId="4E5D2EB6" w14:textId="4BC6D958" w:rsidR="006F4FA9" w:rsidRPr="00524796" w:rsidRDefault="006F4FA9" w:rsidP="006F4FA9">
            <w:pPr>
              <w:pStyle w:val="STTABULKY"/>
              <w:rPr>
                <w:ins w:id="452" w:author="Kitti Orszaghova" w:date="2019-11-15T12:18:00Z"/>
                <w:rFonts w:cs="Segoe UI"/>
                <w:sz w:val="18"/>
                <w:szCs w:val="20"/>
              </w:rPr>
            </w:pPr>
            <w:ins w:id="453" w:author="Kitti Orszaghova" w:date="2019-11-15T12:20:00Z">
              <w:r w:rsidRPr="00524796">
                <w:rPr>
                  <w:rFonts w:cs="Segoe UI"/>
                  <w:color w:val="000000"/>
                  <w:sz w:val="18"/>
                  <w:szCs w:val="18"/>
                  <w:shd w:val="clear" w:color="auto" w:fill="FEFEFE"/>
                </w:rPr>
                <w:t>Středočeský Kraj</w:t>
              </w:r>
            </w:ins>
          </w:p>
        </w:tc>
        <w:tc>
          <w:tcPr>
            <w:tcW w:w="1420" w:type="dxa"/>
          </w:tcPr>
          <w:p w14:paraId="67D5DF18" w14:textId="05F68692" w:rsidR="006F4FA9" w:rsidRDefault="006F4FA9" w:rsidP="006F4FA9">
            <w:pPr>
              <w:pStyle w:val="STTABULKY"/>
              <w:rPr>
                <w:ins w:id="454" w:author="Kitti Orszaghova" w:date="2019-11-15T12:18:00Z"/>
                <w:rFonts w:cs="Segoe UI"/>
                <w:sz w:val="18"/>
                <w:szCs w:val="20"/>
              </w:rPr>
            </w:pPr>
            <w:ins w:id="455" w:author="Kitti Orszaghova" w:date="2019-11-15T12:20:00Z">
              <w:r>
                <w:rPr>
                  <w:rFonts w:cs="Segoe UI"/>
                  <w:sz w:val="18"/>
                  <w:szCs w:val="20"/>
                </w:rPr>
                <w:t>82,63</w:t>
              </w:r>
            </w:ins>
          </w:p>
        </w:tc>
      </w:tr>
      <w:tr w:rsidR="006F4FA9" w:rsidRPr="00524796" w14:paraId="410D7F71" w14:textId="77777777" w:rsidTr="006F4FA9">
        <w:trPr>
          <w:trHeight w:val="329"/>
          <w:ins w:id="456" w:author="Kitti Orszaghova" w:date="2019-11-15T12:18:00Z"/>
        </w:trPr>
        <w:tc>
          <w:tcPr>
            <w:tcW w:w="1084" w:type="dxa"/>
            <w:shd w:val="clear" w:color="auto" w:fill="auto"/>
            <w:noWrap/>
            <w:vAlign w:val="center"/>
          </w:tcPr>
          <w:p w14:paraId="3CC853A1" w14:textId="05993655" w:rsidR="006F4FA9" w:rsidRPr="00524796" w:rsidRDefault="006F4FA9" w:rsidP="006F4FA9">
            <w:pPr>
              <w:pStyle w:val="STTABULKY"/>
              <w:rPr>
                <w:ins w:id="457" w:author="Kitti Orszaghova" w:date="2019-11-15T12:18:00Z"/>
                <w:rFonts w:cs="Segoe UI"/>
                <w:sz w:val="18"/>
                <w:szCs w:val="20"/>
              </w:rPr>
            </w:pPr>
            <w:ins w:id="458" w:author="Kitti Orszaghova" w:date="2019-11-15T12:20:00Z">
              <w:r w:rsidRPr="00524796">
                <w:rPr>
                  <w:rFonts w:cs="Segoe UI"/>
                  <w:sz w:val="18"/>
                  <w:szCs w:val="20"/>
                </w:rPr>
                <w:t>495/9</w:t>
              </w:r>
            </w:ins>
          </w:p>
        </w:tc>
        <w:tc>
          <w:tcPr>
            <w:tcW w:w="1117" w:type="dxa"/>
            <w:shd w:val="clear" w:color="auto" w:fill="auto"/>
            <w:noWrap/>
            <w:vAlign w:val="center"/>
          </w:tcPr>
          <w:p w14:paraId="6C3D2958" w14:textId="61C5FCBF" w:rsidR="006F4FA9" w:rsidRPr="00524796" w:rsidRDefault="006F4FA9" w:rsidP="006F4FA9">
            <w:pPr>
              <w:pStyle w:val="STTABULKY"/>
              <w:jc w:val="right"/>
              <w:rPr>
                <w:ins w:id="459" w:author="Kitti Orszaghova" w:date="2019-11-15T12:18:00Z"/>
                <w:rFonts w:cs="Segoe UI"/>
                <w:sz w:val="18"/>
                <w:szCs w:val="20"/>
              </w:rPr>
            </w:pPr>
            <w:ins w:id="460" w:author="Kitti Orszaghova" w:date="2019-11-15T12:20:00Z">
              <w:r w:rsidRPr="00524796">
                <w:rPr>
                  <w:rFonts w:cs="Segoe UI"/>
                  <w:sz w:val="18"/>
                  <w:szCs w:val="20"/>
                </w:rPr>
                <w:t>373</w:t>
              </w:r>
            </w:ins>
          </w:p>
        </w:tc>
        <w:tc>
          <w:tcPr>
            <w:tcW w:w="1111" w:type="dxa"/>
            <w:shd w:val="clear" w:color="auto" w:fill="auto"/>
            <w:vAlign w:val="center"/>
          </w:tcPr>
          <w:p w14:paraId="0167F75B" w14:textId="037E0920" w:rsidR="006F4FA9" w:rsidRPr="00524796" w:rsidRDefault="006F4FA9" w:rsidP="006F4FA9">
            <w:pPr>
              <w:pStyle w:val="STTABULKY"/>
              <w:jc w:val="center"/>
              <w:rPr>
                <w:ins w:id="461" w:author="Kitti Orszaghova" w:date="2019-11-15T12:18:00Z"/>
                <w:rFonts w:cs="Segoe UI"/>
                <w:sz w:val="18"/>
                <w:szCs w:val="20"/>
              </w:rPr>
            </w:pPr>
            <w:ins w:id="462" w:author="Kitti Orszaghova" w:date="2019-11-15T12:20:00Z">
              <w:r w:rsidRPr="00524796">
                <w:rPr>
                  <w:rFonts w:cs="Segoe UI"/>
                  <w:sz w:val="18"/>
                  <w:szCs w:val="20"/>
                </w:rPr>
                <w:t>3799</w:t>
              </w:r>
            </w:ins>
          </w:p>
        </w:tc>
        <w:tc>
          <w:tcPr>
            <w:tcW w:w="1195" w:type="dxa"/>
            <w:shd w:val="clear" w:color="auto" w:fill="auto"/>
            <w:vAlign w:val="center"/>
          </w:tcPr>
          <w:p w14:paraId="0C88FE35" w14:textId="77777777" w:rsidR="006F4FA9" w:rsidRPr="00524796" w:rsidRDefault="006F4FA9" w:rsidP="006F4FA9">
            <w:pPr>
              <w:pStyle w:val="STTABULKY"/>
              <w:rPr>
                <w:ins w:id="463" w:author="Kitti Orszaghova" w:date="2019-11-15T12:18:00Z"/>
                <w:rFonts w:cs="Segoe UI"/>
                <w:sz w:val="18"/>
                <w:szCs w:val="20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7E8CE7CE" w14:textId="02E605DE" w:rsidR="006F4FA9" w:rsidRPr="00524796" w:rsidRDefault="006F4FA9" w:rsidP="006F4FA9">
            <w:pPr>
              <w:pStyle w:val="STTABULKY"/>
              <w:rPr>
                <w:ins w:id="464" w:author="Kitti Orszaghova" w:date="2019-11-15T12:18:00Z"/>
                <w:rFonts w:cs="Segoe UI"/>
                <w:sz w:val="18"/>
                <w:szCs w:val="20"/>
              </w:rPr>
            </w:pPr>
            <w:ins w:id="465" w:author="Kitti Orszaghova" w:date="2019-11-15T12:20:00Z">
              <w:r w:rsidRPr="00524796">
                <w:rPr>
                  <w:rFonts w:cs="Segoe UI"/>
                  <w:sz w:val="18"/>
                  <w:szCs w:val="20"/>
                </w:rPr>
                <w:t>ostatní plocha</w:t>
              </w:r>
            </w:ins>
          </w:p>
        </w:tc>
        <w:tc>
          <w:tcPr>
            <w:tcW w:w="1560" w:type="dxa"/>
            <w:shd w:val="clear" w:color="auto" w:fill="auto"/>
            <w:vAlign w:val="center"/>
          </w:tcPr>
          <w:p w14:paraId="7EA5CA26" w14:textId="218F1F0E" w:rsidR="006F4FA9" w:rsidRPr="00524796" w:rsidRDefault="006F4FA9" w:rsidP="006F4FA9">
            <w:pPr>
              <w:pStyle w:val="STTABULKY"/>
              <w:rPr>
                <w:ins w:id="466" w:author="Kitti Orszaghova" w:date="2019-11-15T12:18:00Z"/>
                <w:rFonts w:cs="Segoe UI"/>
                <w:sz w:val="18"/>
                <w:szCs w:val="20"/>
              </w:rPr>
            </w:pPr>
            <w:ins w:id="467" w:author="Kitti Orszaghova" w:date="2019-11-15T12:20:00Z">
              <w:r w:rsidRPr="00524796">
                <w:rPr>
                  <w:rFonts w:cs="Segoe UI"/>
                  <w:color w:val="000000"/>
                  <w:sz w:val="18"/>
                  <w:szCs w:val="18"/>
                  <w:shd w:val="clear" w:color="auto" w:fill="FEFEFE"/>
                </w:rPr>
                <w:t>Středočeský Kraj</w:t>
              </w:r>
            </w:ins>
          </w:p>
        </w:tc>
        <w:tc>
          <w:tcPr>
            <w:tcW w:w="1420" w:type="dxa"/>
          </w:tcPr>
          <w:p w14:paraId="39490339" w14:textId="66B8648D" w:rsidR="006F4FA9" w:rsidRDefault="006F4FA9" w:rsidP="006F4FA9">
            <w:pPr>
              <w:pStyle w:val="STTABULKY"/>
              <w:rPr>
                <w:ins w:id="468" w:author="Kitti Orszaghova" w:date="2019-11-15T12:18:00Z"/>
                <w:rFonts w:cs="Segoe UI"/>
                <w:sz w:val="18"/>
                <w:szCs w:val="20"/>
              </w:rPr>
            </w:pPr>
            <w:ins w:id="469" w:author="Kitti Orszaghova" w:date="2019-11-15T12:20:00Z">
              <w:r>
                <w:rPr>
                  <w:rFonts w:cs="Segoe UI"/>
                  <w:sz w:val="18"/>
                  <w:szCs w:val="20"/>
                </w:rPr>
                <w:t>15,23</w:t>
              </w:r>
            </w:ins>
          </w:p>
        </w:tc>
      </w:tr>
    </w:tbl>
    <w:p w14:paraId="761916CE" w14:textId="77777777" w:rsidR="006F4FA9" w:rsidRDefault="006F4FA9" w:rsidP="00F839E2">
      <w:pPr>
        <w:pStyle w:val="STNADPIS1"/>
        <w:numPr>
          <w:ilvl w:val="0"/>
          <w:numId w:val="0"/>
        </w:numPr>
        <w:ind w:left="964" w:hanging="964"/>
        <w:pPrChange w:id="470" w:author="Kitti Orszaghova" w:date="2019-11-15T12:10:00Z">
          <w:pPr>
            <w:pStyle w:val="STodrkyabc"/>
          </w:pPr>
        </w:pPrChange>
      </w:pPr>
    </w:p>
    <w:p w14:paraId="1C51CE68" w14:textId="77777777" w:rsidR="00F839E2" w:rsidRPr="00B83ED2" w:rsidRDefault="00F839E2" w:rsidP="00F839E2">
      <w:pPr>
        <w:pStyle w:val="STodrkyabc"/>
        <w:numPr>
          <w:ilvl w:val="0"/>
          <w:numId w:val="0"/>
        </w:numPr>
        <w:ind w:left="720" w:hanging="360"/>
        <w:pPrChange w:id="471" w:author="Kitti Orszaghova" w:date="2019-11-15T12:09:00Z">
          <w:pPr>
            <w:pStyle w:val="STNORMLN-1"/>
          </w:pPr>
        </w:pPrChange>
      </w:pPr>
    </w:p>
    <w:sectPr w:rsidR="00F839E2" w:rsidRPr="00B83ED2" w:rsidSect="002727A2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956FFF" w:rsidRDefault="00956FFF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956FFF" w:rsidRDefault="00956FFF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77777777" w:rsidR="00956FFF" w:rsidRDefault="00956FFF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27" name="Obrázek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 xml:space="preserve"> NUMPAGES   \* MERGEFORMAT 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70</w:t>
        </w:r>
        <w:r w:rsidRPr="00B13E95">
          <w:rPr>
            <w:rStyle w:val="STZPATChar"/>
          </w:rPr>
          <w:fldChar w:fldCharType="end"/>
        </w:r>
      </w:p>
      <w:p w14:paraId="5F207369" w14:textId="79397BC1" w:rsidR="00956FFF" w:rsidRPr="00CF3FFB" w:rsidRDefault="00956FFF" w:rsidP="00CF3FFB">
        <w:pPr>
          <w:pStyle w:val="STZPAT"/>
        </w:pPr>
        <w:r>
          <w:rPr>
            <w:rStyle w:val="STZPATChar"/>
          </w:rPr>
          <w:t>Soubor</w:t>
        </w:r>
        <w:del w:id="484" w:author="Kitti Orszaghova" w:date="2019-11-15T12:21:00Z">
          <w:r w:rsidDel="006F4FA9">
            <w:rPr>
              <w:rStyle w:val="STZPATChar"/>
            </w:rPr>
            <w:delText xml:space="preserve"> </w:delText>
          </w:r>
          <w:r w:rsidRPr="00C02181" w:rsidDel="006F4FA9">
            <w:rPr>
              <w:rStyle w:val="STZPATChar"/>
              <w:i/>
            </w:rPr>
            <w:fldChar w:fldCharType="begin"/>
          </w:r>
          <w:r w:rsidRPr="00C02181" w:rsidDel="006F4FA9">
            <w:rPr>
              <w:rStyle w:val="STZPATChar"/>
              <w:i/>
            </w:rPr>
            <w:delInstrText xml:space="preserve"> FILENAME   \* MERGEFORMAT </w:delInstrText>
          </w:r>
          <w:r w:rsidRPr="00C02181" w:rsidDel="006F4FA9">
            <w:rPr>
              <w:rStyle w:val="STZPATChar"/>
              <w:i/>
            </w:rPr>
            <w:fldChar w:fldCharType="separate"/>
          </w:r>
          <w:r w:rsidDel="006F4FA9">
            <w:rPr>
              <w:rStyle w:val="STZPATChar"/>
              <w:i/>
              <w:noProof/>
            </w:rPr>
            <w:delText>2019_010_CZ_DUR_00B_001_STEZPR</w:delText>
          </w:r>
          <w:r w:rsidRPr="00C02181" w:rsidDel="006F4FA9">
            <w:rPr>
              <w:rStyle w:val="STZPATChar"/>
              <w:i/>
            </w:rPr>
            <w:fldChar w:fldCharType="end"/>
          </w:r>
        </w:del>
        <w:r w:rsidRPr="00C02181">
          <w:rPr>
            <w:rStyle w:val="STZPATChar"/>
            <w:i/>
          </w:rPr>
          <w:t>.doc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956FFF" w:rsidRDefault="00956FFF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956FFF" w:rsidRDefault="00956FFF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33331BDB" w:rsidR="00956FFF" w:rsidRPr="001B319A" w:rsidRDefault="00956FFF" w:rsidP="00651A0B">
    <w:pPr>
      <w:pStyle w:val="STZHLAV"/>
      <w:tabs>
        <w:tab w:val="right" w:pos="9072"/>
      </w:tabs>
    </w:pPr>
    <w:bookmarkStart w:id="472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</w:t>
    </w:r>
    <w:r>
      <w:rPr>
        <w:rFonts w:cs="Segoe UI"/>
      </w:rPr>
      <w:t>2019_010_</w:t>
    </w:r>
    <w:del w:id="473" w:author="Kitti Orszaghova" w:date="2019-11-15T12:21:00Z">
      <w:r w:rsidDel="006F4FA9">
        <w:rPr>
          <w:rFonts w:cs="Segoe UI"/>
        </w:rPr>
        <w:delText>1</w:delText>
      </w:r>
    </w:del>
    <w:ins w:id="474" w:author="Kitti Orszaghova" w:date="2019-11-15T12:21:00Z">
      <w:r w:rsidR="006F4FA9">
        <w:rPr>
          <w:rFonts w:cs="Segoe UI"/>
        </w:rPr>
        <w:t>2</w:t>
      </w:r>
    </w:ins>
    <w:r>
      <w:rPr>
        <w:rFonts w:cs="Segoe UI"/>
      </w:rPr>
      <w:t>_CZ_</w:t>
    </w:r>
    <w:del w:id="475" w:author="Kitti Orszaghova" w:date="2019-11-15T12:21:00Z">
      <w:r w:rsidDel="006F4FA9">
        <w:rPr>
          <w:rFonts w:cs="Segoe UI"/>
        </w:rPr>
        <w:delText>06</w:delText>
      </w:r>
    </w:del>
    <w:ins w:id="476" w:author="Kitti Orszaghova" w:date="2019-11-15T12:21:00Z">
      <w:r w:rsidR="006F4FA9">
        <w:rPr>
          <w:rFonts w:cs="Segoe UI"/>
        </w:rPr>
        <w:t>11</w:t>
      </w:r>
    </w:ins>
    <w:r>
      <w:rPr>
        <w:rFonts w:cs="Segoe UI"/>
      </w:rPr>
      <w:t>_</w:t>
    </w:r>
    <w:del w:id="477" w:author="Kitti Orszaghova" w:date="2019-11-15T12:21:00Z">
      <w:r w:rsidDel="006F4FA9">
        <w:rPr>
          <w:rFonts w:cs="Segoe UI"/>
        </w:rPr>
        <w:delText>DÚR</w:delText>
      </w:r>
      <w:r w:rsidDel="006F4FA9">
        <w:delText xml:space="preserve"> </w:delText>
      </w:r>
    </w:del>
    <w:ins w:id="478" w:author="Kitti Orszaghova" w:date="2019-11-15T12:21:00Z">
      <w:r w:rsidR="006F4FA9">
        <w:rPr>
          <w:rFonts w:cs="Segoe UI"/>
        </w:rPr>
        <w:t>DJP</w:t>
      </w:r>
      <w:r w:rsidR="006F4FA9">
        <w:t xml:space="preserve"> </w:t>
      </w:r>
    </w:ins>
    <w:r>
      <w:t>_</w:t>
    </w:r>
    <w:del w:id="479" w:author="Kitti Orszaghova" w:date="2019-11-15T12:21:00Z">
      <w:r w:rsidDel="006F4FA9">
        <w:delText>201</w:delText>
      </w:r>
    </w:del>
    <w:ins w:id="480" w:author="Kitti Orszaghova" w:date="2019-11-15T12:21:00Z">
      <w:r w:rsidR="006F4FA9">
        <w:t>10</w:t>
      </w:r>
      <w:r w:rsidR="006F4FA9">
        <w:t>1</w:t>
      </w:r>
    </w:ins>
  </w:p>
  <w:p w14:paraId="68E6E7E7" w14:textId="36134025" w:rsidR="00956FFF" w:rsidRPr="001B319A" w:rsidRDefault="00956FFF" w:rsidP="00C716E4">
    <w:pPr>
      <w:pStyle w:val="STZHLAV"/>
      <w:tabs>
        <w:tab w:val="right" w:pos="9071"/>
      </w:tabs>
      <w:jc w:val="left"/>
    </w:pPr>
    <w:del w:id="481" w:author="Kitti Orszaghova" w:date="2019-11-15T12:21:00Z">
      <w:r w:rsidDel="006F4FA9">
        <w:rPr>
          <w:b/>
        </w:rPr>
        <w:delText>B</w:delText>
      </w:r>
      <w:r w:rsidRPr="00BC6D4E" w:rsidDel="006F4FA9">
        <w:rPr>
          <w:b/>
        </w:rPr>
        <w:delText xml:space="preserve"> –</w:delText>
      </w:r>
      <w:r w:rsidDel="006F4FA9">
        <w:rPr>
          <w:b/>
        </w:rPr>
        <w:delText xml:space="preserve"> Souhrnná technická</w:delText>
      </w:r>
      <w:r w:rsidRPr="00BC6D4E" w:rsidDel="006F4FA9">
        <w:rPr>
          <w:b/>
        </w:rPr>
        <w:delText xml:space="preserve"> zpráva</w:delText>
      </w:r>
    </w:del>
    <w:ins w:id="482" w:author="Kitti Orszaghova" w:date="2019-11-15T12:21:00Z">
      <w:r w:rsidR="006F4FA9">
        <w:rPr>
          <w:b/>
        </w:rPr>
        <w:t>C.0</w:t>
      </w:r>
    </w:ins>
    <w:ins w:id="483" w:author="Kitti Orszaghova" w:date="2019-11-15T12:22:00Z">
      <w:r w:rsidR="006F4FA9">
        <w:rPr>
          <w:b/>
        </w:rPr>
        <w:t>4- Záborový elaborát</w:t>
      </w:r>
    </w:ins>
    <w:r>
      <w:tab/>
    </w:r>
    <w:r w:rsidRPr="007A4F16">
      <w:rPr>
        <w:rFonts w:cs="Segoe UI"/>
      </w:rPr>
      <w:t>DOMOV PRO OSOBY S AUTISMEM MB</w:t>
    </w:r>
  </w:p>
  <w:bookmarkEnd w:id="472"/>
  <w:p w14:paraId="2C322EC7" w14:textId="77777777" w:rsidR="00956FFF" w:rsidRPr="00A9351D" w:rsidRDefault="00956FFF" w:rsidP="001B319A">
    <w:pPr>
      <w:pStyle w:val="STZHLAV"/>
    </w:pPr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5C722CBD">
              <wp:simplePos x="0" y="0"/>
              <wp:positionH relativeFrom="margin">
                <wp:posOffset>0</wp:posOffset>
              </wp:positionH>
              <wp:positionV relativeFrom="page">
                <wp:posOffset>1165225</wp:posOffset>
              </wp:positionV>
              <wp:extent cx="575945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0D8462" id="Přímá spojnice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91.75pt" to="453.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5595AF0"/>
    <w:multiLevelType w:val="hybridMultilevel"/>
    <w:tmpl w:val="85989584"/>
    <w:lvl w:ilvl="0" w:tplc="D6F4FA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436FB"/>
    <w:multiLevelType w:val="hybridMultilevel"/>
    <w:tmpl w:val="CF128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70B8C"/>
    <w:multiLevelType w:val="hybridMultilevel"/>
    <w:tmpl w:val="8064F9C0"/>
    <w:lvl w:ilvl="0" w:tplc="C5304A08">
      <w:start w:val="330"/>
      <w:numFmt w:val="bullet"/>
      <w:lvlText w:val="-"/>
      <w:lvlJc w:val="left"/>
      <w:pPr>
        <w:ind w:left="13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6" w15:restartNumberingAfterBreak="0">
    <w:nsid w:val="24D5398B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75E07"/>
    <w:multiLevelType w:val="hybridMultilevel"/>
    <w:tmpl w:val="392E1B9C"/>
    <w:lvl w:ilvl="0" w:tplc="4F886E06">
      <w:start w:val="330"/>
      <w:numFmt w:val="bullet"/>
      <w:lvlText w:val="-"/>
      <w:lvlJc w:val="left"/>
      <w:pPr>
        <w:ind w:left="89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9" w15:restartNumberingAfterBreak="0">
    <w:nsid w:val="2A3865D0"/>
    <w:multiLevelType w:val="hybridMultilevel"/>
    <w:tmpl w:val="FE522E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FE4E91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0D329F"/>
    <w:multiLevelType w:val="hybridMultilevel"/>
    <w:tmpl w:val="0B4E2E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A5284"/>
    <w:multiLevelType w:val="hybridMultilevel"/>
    <w:tmpl w:val="92F428C4"/>
    <w:lvl w:ilvl="0" w:tplc="4E28A2A0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F4FC1"/>
    <w:multiLevelType w:val="hybridMultilevel"/>
    <w:tmpl w:val="EFCAB460"/>
    <w:lvl w:ilvl="0" w:tplc="387A33E4">
      <w:start w:val="1"/>
      <w:numFmt w:val="lowerLetter"/>
      <w:pStyle w:val="STodrky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10204"/>
    <w:multiLevelType w:val="hybridMultilevel"/>
    <w:tmpl w:val="C52A52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46774"/>
    <w:multiLevelType w:val="hybridMultilevel"/>
    <w:tmpl w:val="40961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20" w15:restartNumberingAfterBreak="0">
    <w:nsid w:val="4A5A2C73"/>
    <w:multiLevelType w:val="hybridMultilevel"/>
    <w:tmpl w:val="B80427A4"/>
    <w:lvl w:ilvl="0" w:tplc="EC1ED7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D1E49B9"/>
    <w:multiLevelType w:val="hybridMultilevel"/>
    <w:tmpl w:val="126AD1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E7247"/>
    <w:multiLevelType w:val="hybridMultilevel"/>
    <w:tmpl w:val="81A4FABE"/>
    <w:lvl w:ilvl="0" w:tplc="F49826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F3043"/>
    <w:multiLevelType w:val="hybridMultilevel"/>
    <w:tmpl w:val="980A5818"/>
    <w:lvl w:ilvl="0" w:tplc="84680838">
      <w:start w:val="330"/>
      <w:numFmt w:val="bullet"/>
      <w:lvlText w:val="-"/>
      <w:lvlJc w:val="left"/>
      <w:pPr>
        <w:ind w:left="4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5" w15:restartNumberingAfterBreak="0">
    <w:nsid w:val="5A802B8C"/>
    <w:multiLevelType w:val="multilevel"/>
    <w:tmpl w:val="09127C4C"/>
    <w:lvl w:ilvl="0">
      <w:start w:val="1"/>
      <w:numFmt w:val="decimal"/>
      <w:pStyle w:val="STNADPIS1"/>
      <w:lvlText w:val="C.04.%1."/>
      <w:lvlJc w:val="left"/>
      <w:pPr>
        <w:ind w:left="964" w:hanging="964"/>
      </w:pPr>
      <w:rPr>
        <w:rFonts w:ascii="Segoe UI" w:hAnsi="Segoe UI"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decimal"/>
      <w:pStyle w:val="STNADPIS2"/>
      <w:lvlText w:val="B.%1.%2"/>
      <w:lvlJc w:val="left"/>
      <w:pPr>
        <w:ind w:left="964" w:hanging="964"/>
      </w:pPr>
      <w:rPr>
        <w:rFonts w:hint="default"/>
        <w:b/>
        <w:i w:val="0"/>
        <w:sz w:val="24"/>
      </w:rPr>
    </w:lvl>
    <w:lvl w:ilvl="2">
      <w:start w:val="1"/>
      <w:numFmt w:val="lowerLetter"/>
      <w:pStyle w:val="STNADPIS3"/>
      <w:lvlText w:val="%3)"/>
      <w:lvlJc w:val="left"/>
      <w:pPr>
        <w:ind w:left="964" w:hanging="964"/>
      </w:pPr>
      <w:rPr>
        <w:rFonts w:hint="default"/>
        <w:sz w:val="24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6" w15:restartNumberingAfterBreak="0">
    <w:nsid w:val="6703324E"/>
    <w:multiLevelType w:val="hybridMultilevel"/>
    <w:tmpl w:val="3ABEEF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2E23FB"/>
    <w:multiLevelType w:val="multilevel"/>
    <w:tmpl w:val="637E4B6C"/>
    <w:lvl w:ilvl="0">
      <w:start w:val="1"/>
      <w:numFmt w:val="lowerLetter"/>
      <w:lvlText w:val="%1)"/>
      <w:lvlJc w:val="left"/>
      <w:pPr>
        <w:ind w:left="964" w:hanging="964"/>
      </w:pPr>
      <w:rPr>
        <w:rFonts w:hint="default"/>
        <w:b w:val="0"/>
        <w:bCs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decimal"/>
      <w:lvlText w:val="B.%1.%2"/>
      <w:lvlJc w:val="left"/>
      <w:pPr>
        <w:ind w:left="964" w:hanging="964"/>
      </w:pPr>
      <w:rPr>
        <w:rFonts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964" w:hanging="964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8" w15:restartNumberingAfterBreak="0">
    <w:nsid w:val="71DD06F9"/>
    <w:multiLevelType w:val="hybridMultilevel"/>
    <w:tmpl w:val="DBAAB0BA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643423B"/>
    <w:multiLevelType w:val="hybridMultilevel"/>
    <w:tmpl w:val="C1705D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7"/>
  </w:num>
  <w:num w:numId="4">
    <w:abstractNumId w:val="19"/>
  </w:num>
  <w:num w:numId="5">
    <w:abstractNumId w:val="14"/>
  </w:num>
  <w:num w:numId="6">
    <w:abstractNumId w:val="22"/>
  </w:num>
  <w:num w:numId="7">
    <w:abstractNumId w:val="10"/>
  </w:num>
  <w:num w:numId="8">
    <w:abstractNumId w:val="4"/>
  </w:num>
  <w:num w:numId="9">
    <w:abstractNumId w:val="20"/>
  </w:num>
  <w:num w:numId="10">
    <w:abstractNumId w:val="26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24"/>
  </w:num>
  <w:num w:numId="19">
    <w:abstractNumId w:val="8"/>
  </w:num>
  <w:num w:numId="20">
    <w:abstractNumId w:val="5"/>
  </w:num>
  <w:num w:numId="21">
    <w:abstractNumId w:val="15"/>
  </w:num>
  <w:num w:numId="22">
    <w:abstractNumId w:val="25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964" w:hanging="9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TNADPIS3"/>
        <w:lvlText w:val="A.%1.%2.%3)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3">
    <w:abstractNumId w:val="25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STNADPIS3"/>
        <w:isLgl/>
        <w:lvlText w:val="%1.%2.%3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4">
    <w:abstractNumId w:val="12"/>
  </w:num>
  <w:num w:numId="25">
    <w:abstractNumId w:val="12"/>
  </w:num>
  <w:num w:numId="26">
    <w:abstractNumId w:val="23"/>
  </w:num>
  <w:num w:numId="27">
    <w:abstractNumId w:val="6"/>
  </w:num>
  <w:num w:numId="28">
    <w:abstractNumId w:val="11"/>
  </w:num>
  <w:num w:numId="29">
    <w:abstractNumId w:val="25"/>
  </w:num>
  <w:num w:numId="30">
    <w:abstractNumId w:val="25"/>
    <w:lvlOverride w:ilvl="0">
      <w:lvl w:ilvl="0">
        <w:start w:val="1"/>
        <w:numFmt w:val="decimal"/>
        <w:pStyle w:val="STNADPIS1"/>
        <w:lvlText w:val="B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lowerLetter"/>
        <w:pStyle w:val="STNADPIS2"/>
        <w:lvlText w:val="B.%1.%2"/>
        <w:lvlJc w:val="left"/>
        <w:pPr>
          <w:ind w:left="964" w:hanging="9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TNADPIS3"/>
        <w:lvlText w:val="B.%1.%2.%3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8"/>
    <w:lvlOverride w:ilvl="0">
      <w:startOverride w:val="1"/>
    </w:lvlOverride>
  </w:num>
  <w:num w:numId="34">
    <w:abstractNumId w:val="18"/>
  </w:num>
  <w:num w:numId="35">
    <w:abstractNumId w:val="17"/>
  </w:num>
  <w:num w:numId="36">
    <w:abstractNumId w:val="29"/>
  </w:num>
  <w:num w:numId="37">
    <w:abstractNumId w:val="28"/>
    <w:lvlOverride w:ilvl="0">
      <w:startOverride w:val="1"/>
    </w:lvlOverride>
  </w:num>
  <w:num w:numId="38">
    <w:abstractNumId w:val="28"/>
    <w:lvlOverride w:ilvl="0">
      <w:startOverride w:val="1"/>
    </w:lvlOverride>
  </w:num>
  <w:num w:numId="39">
    <w:abstractNumId w:val="28"/>
    <w:lvlOverride w:ilvl="0">
      <w:startOverride w:val="1"/>
    </w:lvlOverride>
  </w:num>
  <w:num w:numId="40">
    <w:abstractNumId w:val="28"/>
  </w:num>
  <w:num w:numId="41">
    <w:abstractNumId w:val="28"/>
    <w:lvlOverride w:ilvl="0">
      <w:startOverride w:val="1"/>
    </w:lvlOverride>
  </w:num>
  <w:num w:numId="42">
    <w:abstractNumId w:val="28"/>
  </w:num>
  <w:num w:numId="43">
    <w:abstractNumId w:val="28"/>
    <w:lvlOverride w:ilvl="0">
      <w:startOverride w:val="1"/>
    </w:lvlOverride>
  </w:num>
  <w:num w:numId="44">
    <w:abstractNumId w:val="28"/>
    <w:lvlOverride w:ilvl="0">
      <w:startOverride w:val="1"/>
    </w:lvlOverride>
  </w:num>
  <w:num w:numId="45">
    <w:abstractNumId w:val="28"/>
    <w:lvlOverride w:ilvl="0">
      <w:startOverride w:val="1"/>
    </w:lvlOverride>
  </w:num>
  <w:num w:numId="46">
    <w:abstractNumId w:val="28"/>
    <w:lvlOverride w:ilvl="0">
      <w:startOverride w:val="1"/>
    </w:lvlOverride>
  </w:num>
  <w:num w:numId="47">
    <w:abstractNumId w:val="2"/>
  </w:num>
  <w:num w:numId="48">
    <w:abstractNumId w:val="0"/>
  </w:num>
  <w:num w:numId="49">
    <w:abstractNumId w:val="1"/>
  </w:num>
  <w:num w:numId="50">
    <w:abstractNumId w:val="21"/>
  </w:num>
  <w:num w:numId="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"/>
  </w:num>
  <w:num w:numId="53">
    <w:abstractNumId w:val="9"/>
  </w:num>
  <w:num w:numId="54">
    <w:abstractNumId w:val="27"/>
  </w:num>
  <w:num w:numId="55">
    <w:abstractNumId w:val="16"/>
  </w:num>
  <w:num w:numId="56">
    <w:abstractNumId w:val="16"/>
  </w:num>
  <w:num w:numId="57">
    <w:abstractNumId w:val="16"/>
  </w:num>
  <w:num w:numId="58">
    <w:abstractNumId w:val="16"/>
  </w:num>
  <w:num w:numId="59">
    <w:abstractNumId w:val="16"/>
  </w:num>
  <w:num w:numId="60">
    <w:abstractNumId w:val="16"/>
  </w:num>
  <w:num w:numId="61">
    <w:abstractNumId w:val="16"/>
  </w:num>
  <w:num w:numId="62">
    <w:abstractNumId w:val="16"/>
  </w:num>
  <w:num w:numId="63">
    <w:abstractNumId w:val="16"/>
  </w:num>
  <w:num w:numId="64">
    <w:abstractNumId w:val="16"/>
  </w:num>
  <w:num w:numId="65">
    <w:abstractNumId w:val="16"/>
  </w:num>
  <w:num w:numId="66">
    <w:abstractNumId w:val="16"/>
  </w:num>
  <w:num w:numId="67">
    <w:abstractNumId w:val="16"/>
  </w:num>
  <w:num w:numId="68">
    <w:abstractNumId w:val="16"/>
  </w:num>
  <w:num w:numId="69">
    <w:abstractNumId w:val="16"/>
  </w:num>
  <w:num w:numId="70">
    <w:abstractNumId w:val="16"/>
  </w:num>
  <w:num w:numId="71">
    <w:abstractNumId w:val="16"/>
  </w:num>
  <w:num w:numId="72">
    <w:abstractNumId w:val="16"/>
    <w:lvlOverride w:ilvl="0">
      <w:startOverride w:val="1"/>
    </w:lvlOverride>
  </w:num>
  <w:num w:numId="73">
    <w:abstractNumId w:val="16"/>
  </w:num>
  <w:num w:numId="74">
    <w:abstractNumId w:val="16"/>
  </w:num>
  <w:num w:numId="75">
    <w:abstractNumId w:val="16"/>
  </w:num>
  <w:num w:numId="76">
    <w:abstractNumId w:val="16"/>
  </w:num>
  <w:num w:numId="77">
    <w:abstractNumId w:val="16"/>
  </w:num>
  <w:num w:numId="78">
    <w:abstractNumId w:val="16"/>
  </w:num>
  <w:num w:numId="79">
    <w:abstractNumId w:val="16"/>
  </w:num>
  <w:num w:numId="80">
    <w:abstractNumId w:val="16"/>
  </w:num>
  <w:num w:numId="81">
    <w:abstractNumId w:val="16"/>
  </w:num>
  <w:num w:numId="82">
    <w:abstractNumId w:val="16"/>
  </w:num>
  <w:num w:numId="83">
    <w:abstractNumId w:val="16"/>
  </w:num>
  <w:num w:numId="84">
    <w:abstractNumId w:val="16"/>
  </w:num>
  <w:num w:numId="85">
    <w:abstractNumId w:val="16"/>
  </w:num>
  <w:num w:numId="86">
    <w:abstractNumId w:val="16"/>
  </w:num>
  <w:num w:numId="87">
    <w:abstractNumId w:val="16"/>
  </w:num>
  <w:num w:numId="88">
    <w:abstractNumId w:val="16"/>
  </w:num>
  <w:num w:numId="89">
    <w:abstractNumId w:val="16"/>
  </w:num>
  <w:num w:numId="90">
    <w:abstractNumId w:val="16"/>
    <w:lvlOverride w:ilvl="0">
      <w:startOverride w:val="1"/>
    </w:lvlOverride>
  </w:num>
  <w:num w:numId="91">
    <w:abstractNumId w:val="16"/>
  </w:num>
  <w:num w:numId="92">
    <w:abstractNumId w:val="16"/>
  </w:num>
  <w:num w:numId="93">
    <w:abstractNumId w:val="16"/>
    <w:lvlOverride w:ilvl="0">
      <w:startOverride w:val="1"/>
    </w:lvlOverride>
  </w:num>
  <w:num w:numId="94">
    <w:abstractNumId w:val="16"/>
  </w:num>
  <w:num w:numId="95">
    <w:abstractNumId w:val="16"/>
  </w:num>
  <w:num w:numId="96">
    <w:abstractNumId w:val="16"/>
  </w:num>
  <w:num w:numId="97">
    <w:abstractNumId w:val="16"/>
    <w:lvlOverride w:ilvl="0">
      <w:startOverride w:val="1"/>
    </w:lvlOverride>
  </w:num>
  <w:num w:numId="98">
    <w:abstractNumId w:val="16"/>
  </w:num>
  <w:num w:numId="99">
    <w:abstractNumId w:val="16"/>
  </w:num>
  <w:num w:numId="100">
    <w:abstractNumId w:val="16"/>
  </w:num>
  <w:num w:numId="101">
    <w:abstractNumId w:val="16"/>
  </w:num>
  <w:num w:numId="102">
    <w:abstractNumId w:val="16"/>
  </w:num>
  <w:num w:numId="103">
    <w:abstractNumId w:val="16"/>
  </w:num>
  <w:num w:numId="104">
    <w:abstractNumId w:val="16"/>
  </w:num>
  <w:num w:numId="105">
    <w:abstractNumId w:val="16"/>
  </w:num>
  <w:num w:numId="106">
    <w:abstractNumId w:val="16"/>
  </w:num>
  <w:num w:numId="107">
    <w:abstractNumId w:val="16"/>
  </w:num>
  <w:num w:numId="108">
    <w:abstractNumId w:val="16"/>
  </w:num>
  <w:num w:numId="109">
    <w:abstractNumId w:val="16"/>
  </w:num>
  <w:num w:numId="110">
    <w:abstractNumId w:val="16"/>
  </w:num>
  <w:num w:numId="111">
    <w:abstractNumId w:val="16"/>
  </w:num>
  <w:num w:numId="112">
    <w:abstractNumId w:val="16"/>
  </w:num>
  <w:num w:numId="113">
    <w:abstractNumId w:val="16"/>
  </w:num>
  <w:num w:numId="114">
    <w:abstractNumId w:val="16"/>
  </w:num>
  <w:num w:numId="115">
    <w:abstractNumId w:val="16"/>
  </w:num>
  <w:num w:numId="116">
    <w:abstractNumId w:val="16"/>
  </w:num>
  <w:num w:numId="117">
    <w:abstractNumId w:val="16"/>
  </w:num>
  <w:num w:numId="118">
    <w:abstractNumId w:val="16"/>
  </w:num>
  <w:num w:numId="119">
    <w:abstractNumId w:val="16"/>
    <w:lvlOverride w:ilvl="0">
      <w:startOverride w:val="1"/>
    </w:lvlOverride>
  </w:num>
  <w:num w:numId="120">
    <w:abstractNumId w:val="16"/>
  </w:num>
  <w:num w:numId="121">
    <w:abstractNumId w:val="16"/>
  </w:num>
  <w:num w:numId="122">
    <w:abstractNumId w:val="16"/>
  </w:num>
  <w:num w:numId="123">
    <w:abstractNumId w:val="16"/>
  </w:num>
  <w:num w:numId="124">
    <w:abstractNumId w:val="16"/>
  </w:num>
  <w:num w:numId="125">
    <w:abstractNumId w:val="16"/>
  </w:num>
  <w:num w:numId="126">
    <w:abstractNumId w:val="16"/>
  </w:num>
  <w:num w:numId="127">
    <w:abstractNumId w:val="16"/>
    <w:lvlOverride w:ilvl="0">
      <w:startOverride w:val="1"/>
    </w:lvlOverride>
  </w:num>
  <w:num w:numId="128">
    <w:abstractNumId w:val="16"/>
  </w:num>
  <w:num w:numId="129">
    <w:abstractNumId w:val="16"/>
  </w:num>
  <w:num w:numId="130">
    <w:abstractNumId w:val="16"/>
  </w:num>
  <w:num w:numId="131">
    <w:abstractNumId w:val="16"/>
  </w:num>
  <w:num w:numId="132">
    <w:abstractNumId w:val="16"/>
  </w:num>
  <w:num w:numId="133">
    <w:abstractNumId w:val="16"/>
  </w:num>
  <w:num w:numId="134">
    <w:abstractNumId w:val="16"/>
  </w:num>
  <w:num w:numId="135">
    <w:abstractNumId w:val="16"/>
    <w:lvlOverride w:ilvl="0">
      <w:startOverride w:val="1"/>
    </w:lvlOverride>
  </w:num>
  <w:num w:numId="136">
    <w:abstractNumId w:val="16"/>
  </w:num>
  <w:num w:numId="137">
    <w:abstractNumId w:val="16"/>
  </w:num>
  <w:num w:numId="138">
    <w:abstractNumId w:val="16"/>
  </w:num>
  <w:num w:numId="139">
    <w:abstractNumId w:val="16"/>
  </w:num>
  <w:num w:numId="140">
    <w:abstractNumId w:val="16"/>
  </w:num>
  <w:num w:numId="141">
    <w:abstractNumId w:val="16"/>
  </w:num>
  <w:num w:numId="142">
    <w:abstractNumId w:val="16"/>
    <w:lvlOverride w:ilvl="0">
      <w:startOverride w:val="1"/>
    </w:lvlOverride>
  </w:num>
  <w:num w:numId="143">
    <w:abstractNumId w:val="16"/>
  </w:num>
  <w:num w:numId="144">
    <w:abstractNumId w:val="16"/>
  </w:num>
  <w:num w:numId="145">
    <w:abstractNumId w:val="16"/>
  </w:num>
  <w:num w:numId="146">
    <w:abstractNumId w:val="16"/>
  </w:num>
  <w:num w:numId="147">
    <w:abstractNumId w:val="16"/>
    <w:lvlOverride w:ilvl="0">
      <w:startOverride w:val="1"/>
    </w:lvlOverride>
  </w:num>
  <w:num w:numId="148">
    <w:abstractNumId w:val="16"/>
  </w:num>
  <w:num w:numId="149">
    <w:abstractNumId w:val="16"/>
  </w:num>
  <w:num w:numId="150">
    <w:abstractNumId w:val="16"/>
  </w:num>
  <w:num w:numId="151">
    <w:abstractNumId w:val="16"/>
    <w:lvlOverride w:ilvl="0">
      <w:startOverride w:val="1"/>
    </w:lvlOverride>
  </w:num>
  <w:num w:numId="152">
    <w:abstractNumId w:val="16"/>
  </w:num>
  <w:num w:numId="153">
    <w:abstractNumId w:val="16"/>
  </w:num>
  <w:num w:numId="154">
    <w:abstractNumId w:val="16"/>
  </w:num>
  <w:num w:numId="155">
    <w:abstractNumId w:val="16"/>
  </w:num>
  <w:num w:numId="156">
    <w:abstractNumId w:val="16"/>
  </w:num>
  <w:num w:numId="157">
    <w:abstractNumId w:val="16"/>
  </w:num>
  <w:num w:numId="158">
    <w:abstractNumId w:val="16"/>
    <w:lvlOverride w:ilvl="0">
      <w:startOverride w:val="1"/>
    </w:lvlOverride>
  </w:num>
  <w:num w:numId="159">
    <w:abstractNumId w:val="16"/>
  </w:num>
  <w:num w:numId="160">
    <w:abstractNumId w:val="16"/>
  </w:num>
  <w:num w:numId="161">
    <w:abstractNumId w:val="16"/>
  </w:num>
  <w:num w:numId="162">
    <w:abstractNumId w:val="16"/>
  </w:num>
  <w:num w:numId="163">
    <w:abstractNumId w:val="3"/>
  </w:num>
  <w:num w:numId="164">
    <w:abstractNumId w:val="16"/>
  </w:num>
  <w:num w:numId="165">
    <w:abstractNumId w:val="16"/>
  </w:num>
  <w:num w:numId="166">
    <w:abstractNumId w:val="25"/>
  </w:num>
  <w:numIdMacAtCleanup w:val="16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itti Orszaghova">
    <w15:presenceInfo w15:providerId="AD" w15:userId="S-1-5-21-2025429265-879983540-839522115-23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1AAB"/>
    <w:rsid w:val="00004C6E"/>
    <w:rsid w:val="00005B49"/>
    <w:rsid w:val="00005FCA"/>
    <w:rsid w:val="000122E0"/>
    <w:rsid w:val="00013A75"/>
    <w:rsid w:val="00013B09"/>
    <w:rsid w:val="0001425D"/>
    <w:rsid w:val="00014A94"/>
    <w:rsid w:val="00026377"/>
    <w:rsid w:val="0002646E"/>
    <w:rsid w:val="00027F00"/>
    <w:rsid w:val="000307FD"/>
    <w:rsid w:val="00030D0E"/>
    <w:rsid w:val="00031494"/>
    <w:rsid w:val="0003165B"/>
    <w:rsid w:val="000318F8"/>
    <w:rsid w:val="00032014"/>
    <w:rsid w:val="000326FD"/>
    <w:rsid w:val="00033AC0"/>
    <w:rsid w:val="00034AD2"/>
    <w:rsid w:val="00036014"/>
    <w:rsid w:val="00036C57"/>
    <w:rsid w:val="00041ABB"/>
    <w:rsid w:val="00041AD9"/>
    <w:rsid w:val="00041FB9"/>
    <w:rsid w:val="000425B6"/>
    <w:rsid w:val="00044B33"/>
    <w:rsid w:val="00045ADD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60D79"/>
    <w:rsid w:val="0006353C"/>
    <w:rsid w:val="000673C1"/>
    <w:rsid w:val="000674D0"/>
    <w:rsid w:val="00067AF2"/>
    <w:rsid w:val="00067C7B"/>
    <w:rsid w:val="00070765"/>
    <w:rsid w:val="00070E35"/>
    <w:rsid w:val="0007375D"/>
    <w:rsid w:val="000741FD"/>
    <w:rsid w:val="00074632"/>
    <w:rsid w:val="00076837"/>
    <w:rsid w:val="000771EF"/>
    <w:rsid w:val="0008006B"/>
    <w:rsid w:val="00080EC3"/>
    <w:rsid w:val="000831AA"/>
    <w:rsid w:val="00083A31"/>
    <w:rsid w:val="00083F4C"/>
    <w:rsid w:val="00084795"/>
    <w:rsid w:val="00084D11"/>
    <w:rsid w:val="00087615"/>
    <w:rsid w:val="000876A8"/>
    <w:rsid w:val="000A21B6"/>
    <w:rsid w:val="000A2F51"/>
    <w:rsid w:val="000A4029"/>
    <w:rsid w:val="000A6765"/>
    <w:rsid w:val="000A749F"/>
    <w:rsid w:val="000B033A"/>
    <w:rsid w:val="000B1B0B"/>
    <w:rsid w:val="000B1DF1"/>
    <w:rsid w:val="000B2BD4"/>
    <w:rsid w:val="000B3A1F"/>
    <w:rsid w:val="000B4877"/>
    <w:rsid w:val="000B513B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E3041"/>
    <w:rsid w:val="000E40A7"/>
    <w:rsid w:val="000E564A"/>
    <w:rsid w:val="000E70F4"/>
    <w:rsid w:val="000F14EC"/>
    <w:rsid w:val="000F1907"/>
    <w:rsid w:val="000F1B23"/>
    <w:rsid w:val="000F2479"/>
    <w:rsid w:val="000F3774"/>
    <w:rsid w:val="000F518E"/>
    <w:rsid w:val="000F6020"/>
    <w:rsid w:val="000F61A3"/>
    <w:rsid w:val="000F75E7"/>
    <w:rsid w:val="00101502"/>
    <w:rsid w:val="00101C00"/>
    <w:rsid w:val="00106E52"/>
    <w:rsid w:val="001128DA"/>
    <w:rsid w:val="00115F0F"/>
    <w:rsid w:val="00116947"/>
    <w:rsid w:val="001169B8"/>
    <w:rsid w:val="00120AFE"/>
    <w:rsid w:val="00124FE0"/>
    <w:rsid w:val="00127D4B"/>
    <w:rsid w:val="00131511"/>
    <w:rsid w:val="00131EC8"/>
    <w:rsid w:val="00133C7B"/>
    <w:rsid w:val="00135773"/>
    <w:rsid w:val="00137508"/>
    <w:rsid w:val="00137A42"/>
    <w:rsid w:val="00140BB9"/>
    <w:rsid w:val="00142F4C"/>
    <w:rsid w:val="001456BF"/>
    <w:rsid w:val="00145B56"/>
    <w:rsid w:val="001476B6"/>
    <w:rsid w:val="00150E8C"/>
    <w:rsid w:val="00152307"/>
    <w:rsid w:val="00153C0E"/>
    <w:rsid w:val="00154682"/>
    <w:rsid w:val="00155AA4"/>
    <w:rsid w:val="00157DEC"/>
    <w:rsid w:val="0016590C"/>
    <w:rsid w:val="00166097"/>
    <w:rsid w:val="0017101F"/>
    <w:rsid w:val="0017126F"/>
    <w:rsid w:val="00171724"/>
    <w:rsid w:val="00171B16"/>
    <w:rsid w:val="00172AA2"/>
    <w:rsid w:val="00174878"/>
    <w:rsid w:val="0018163C"/>
    <w:rsid w:val="0018169E"/>
    <w:rsid w:val="00183015"/>
    <w:rsid w:val="001904E9"/>
    <w:rsid w:val="00190D08"/>
    <w:rsid w:val="00193224"/>
    <w:rsid w:val="00193D8D"/>
    <w:rsid w:val="00194CC9"/>
    <w:rsid w:val="00195971"/>
    <w:rsid w:val="00196EB5"/>
    <w:rsid w:val="00197561"/>
    <w:rsid w:val="0019756E"/>
    <w:rsid w:val="001A1213"/>
    <w:rsid w:val="001A1658"/>
    <w:rsid w:val="001A16C5"/>
    <w:rsid w:val="001A2758"/>
    <w:rsid w:val="001A498C"/>
    <w:rsid w:val="001A4ACD"/>
    <w:rsid w:val="001A6DEF"/>
    <w:rsid w:val="001B082E"/>
    <w:rsid w:val="001B2E01"/>
    <w:rsid w:val="001B3047"/>
    <w:rsid w:val="001B319A"/>
    <w:rsid w:val="001B3427"/>
    <w:rsid w:val="001B44A8"/>
    <w:rsid w:val="001B57E3"/>
    <w:rsid w:val="001C0A07"/>
    <w:rsid w:val="001C2F2D"/>
    <w:rsid w:val="001C5E88"/>
    <w:rsid w:val="001C6A33"/>
    <w:rsid w:val="001C763A"/>
    <w:rsid w:val="001C7B0A"/>
    <w:rsid w:val="001D15EA"/>
    <w:rsid w:val="001D5179"/>
    <w:rsid w:val="001D5F84"/>
    <w:rsid w:val="001D6E0E"/>
    <w:rsid w:val="001E45D5"/>
    <w:rsid w:val="001E4B7D"/>
    <w:rsid w:val="001E6502"/>
    <w:rsid w:val="001E7275"/>
    <w:rsid w:val="001E762C"/>
    <w:rsid w:val="001F0604"/>
    <w:rsid w:val="001F4241"/>
    <w:rsid w:val="001F53C4"/>
    <w:rsid w:val="001F5A2A"/>
    <w:rsid w:val="001F5D30"/>
    <w:rsid w:val="001F73AB"/>
    <w:rsid w:val="0020263E"/>
    <w:rsid w:val="00207921"/>
    <w:rsid w:val="00210B72"/>
    <w:rsid w:val="002118B3"/>
    <w:rsid w:val="00215C9E"/>
    <w:rsid w:val="0021796C"/>
    <w:rsid w:val="0022034C"/>
    <w:rsid w:val="0022094D"/>
    <w:rsid w:val="002214E5"/>
    <w:rsid w:val="00224121"/>
    <w:rsid w:val="00224BD1"/>
    <w:rsid w:val="00225A63"/>
    <w:rsid w:val="00226A94"/>
    <w:rsid w:val="002274BC"/>
    <w:rsid w:val="002305ED"/>
    <w:rsid w:val="002307C6"/>
    <w:rsid w:val="00230C65"/>
    <w:rsid w:val="002318C2"/>
    <w:rsid w:val="00233D0B"/>
    <w:rsid w:val="00235462"/>
    <w:rsid w:val="00237250"/>
    <w:rsid w:val="002400FC"/>
    <w:rsid w:val="00244324"/>
    <w:rsid w:val="002446E8"/>
    <w:rsid w:val="0024524A"/>
    <w:rsid w:val="0024542E"/>
    <w:rsid w:val="00245BF6"/>
    <w:rsid w:val="00247F22"/>
    <w:rsid w:val="002510DA"/>
    <w:rsid w:val="002515DB"/>
    <w:rsid w:val="00251EAD"/>
    <w:rsid w:val="0025574F"/>
    <w:rsid w:val="00255FA3"/>
    <w:rsid w:val="002600D3"/>
    <w:rsid w:val="00264048"/>
    <w:rsid w:val="002647FC"/>
    <w:rsid w:val="00264A1B"/>
    <w:rsid w:val="0026702C"/>
    <w:rsid w:val="00267427"/>
    <w:rsid w:val="00270202"/>
    <w:rsid w:val="00270AFE"/>
    <w:rsid w:val="0027187D"/>
    <w:rsid w:val="00271950"/>
    <w:rsid w:val="002727A2"/>
    <w:rsid w:val="00274243"/>
    <w:rsid w:val="00274748"/>
    <w:rsid w:val="0027543D"/>
    <w:rsid w:val="00275588"/>
    <w:rsid w:val="00275969"/>
    <w:rsid w:val="00275BAE"/>
    <w:rsid w:val="00275F90"/>
    <w:rsid w:val="00277507"/>
    <w:rsid w:val="00277956"/>
    <w:rsid w:val="00280DCF"/>
    <w:rsid w:val="002820B4"/>
    <w:rsid w:val="002827DB"/>
    <w:rsid w:val="00282B27"/>
    <w:rsid w:val="00282FA6"/>
    <w:rsid w:val="00283F24"/>
    <w:rsid w:val="0028414E"/>
    <w:rsid w:val="00285DC7"/>
    <w:rsid w:val="002876D1"/>
    <w:rsid w:val="00292FD6"/>
    <w:rsid w:val="00294035"/>
    <w:rsid w:val="00295612"/>
    <w:rsid w:val="0029691A"/>
    <w:rsid w:val="002A044D"/>
    <w:rsid w:val="002A1FCF"/>
    <w:rsid w:val="002A54C7"/>
    <w:rsid w:val="002A7E76"/>
    <w:rsid w:val="002B2E62"/>
    <w:rsid w:val="002B55F2"/>
    <w:rsid w:val="002C55F2"/>
    <w:rsid w:val="002C56D5"/>
    <w:rsid w:val="002C5D4B"/>
    <w:rsid w:val="002D01F6"/>
    <w:rsid w:val="002D0C9C"/>
    <w:rsid w:val="002D56B6"/>
    <w:rsid w:val="002D74E4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5659"/>
    <w:rsid w:val="002E7277"/>
    <w:rsid w:val="002E7722"/>
    <w:rsid w:val="002E7EE2"/>
    <w:rsid w:val="002F0965"/>
    <w:rsid w:val="002F3524"/>
    <w:rsid w:val="002F6467"/>
    <w:rsid w:val="0030007C"/>
    <w:rsid w:val="00300BCB"/>
    <w:rsid w:val="003020CE"/>
    <w:rsid w:val="003054E9"/>
    <w:rsid w:val="003062FE"/>
    <w:rsid w:val="00311A6C"/>
    <w:rsid w:val="003163A4"/>
    <w:rsid w:val="00316A9D"/>
    <w:rsid w:val="003179C2"/>
    <w:rsid w:val="00322CCD"/>
    <w:rsid w:val="00326797"/>
    <w:rsid w:val="00326BEB"/>
    <w:rsid w:val="003316DD"/>
    <w:rsid w:val="00332081"/>
    <w:rsid w:val="0034343D"/>
    <w:rsid w:val="00344760"/>
    <w:rsid w:val="00344AB0"/>
    <w:rsid w:val="00344F94"/>
    <w:rsid w:val="00345C1D"/>
    <w:rsid w:val="00350FFF"/>
    <w:rsid w:val="0035178C"/>
    <w:rsid w:val="00351D02"/>
    <w:rsid w:val="0035462F"/>
    <w:rsid w:val="00354B91"/>
    <w:rsid w:val="003554F8"/>
    <w:rsid w:val="0035721A"/>
    <w:rsid w:val="00361194"/>
    <w:rsid w:val="0036394C"/>
    <w:rsid w:val="00365A70"/>
    <w:rsid w:val="0036641E"/>
    <w:rsid w:val="00367330"/>
    <w:rsid w:val="00367F10"/>
    <w:rsid w:val="003714B7"/>
    <w:rsid w:val="0037292D"/>
    <w:rsid w:val="00372DFD"/>
    <w:rsid w:val="00373E07"/>
    <w:rsid w:val="00374A16"/>
    <w:rsid w:val="00374A8C"/>
    <w:rsid w:val="00374B3B"/>
    <w:rsid w:val="00377132"/>
    <w:rsid w:val="00380F3A"/>
    <w:rsid w:val="003813B7"/>
    <w:rsid w:val="0038200E"/>
    <w:rsid w:val="00382BAF"/>
    <w:rsid w:val="003833DA"/>
    <w:rsid w:val="003843C2"/>
    <w:rsid w:val="003859D6"/>
    <w:rsid w:val="00385B82"/>
    <w:rsid w:val="003879FF"/>
    <w:rsid w:val="00391699"/>
    <w:rsid w:val="003923F7"/>
    <w:rsid w:val="00395441"/>
    <w:rsid w:val="00397251"/>
    <w:rsid w:val="003A018E"/>
    <w:rsid w:val="003A2554"/>
    <w:rsid w:val="003A269A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7A99"/>
    <w:rsid w:val="003B7CE6"/>
    <w:rsid w:val="003C17EB"/>
    <w:rsid w:val="003C231A"/>
    <w:rsid w:val="003C281D"/>
    <w:rsid w:val="003C29EF"/>
    <w:rsid w:val="003C46DD"/>
    <w:rsid w:val="003C7660"/>
    <w:rsid w:val="003D263E"/>
    <w:rsid w:val="003D38DC"/>
    <w:rsid w:val="003D4B9B"/>
    <w:rsid w:val="003D5EFE"/>
    <w:rsid w:val="003D77E5"/>
    <w:rsid w:val="003E0E1A"/>
    <w:rsid w:val="003E13DB"/>
    <w:rsid w:val="003E2356"/>
    <w:rsid w:val="003E235D"/>
    <w:rsid w:val="003E2900"/>
    <w:rsid w:val="003E2BF5"/>
    <w:rsid w:val="003E4A1B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8B0"/>
    <w:rsid w:val="00405C6D"/>
    <w:rsid w:val="00406981"/>
    <w:rsid w:val="00410B50"/>
    <w:rsid w:val="00410D15"/>
    <w:rsid w:val="00411CDC"/>
    <w:rsid w:val="00414976"/>
    <w:rsid w:val="004163BD"/>
    <w:rsid w:val="00420A0F"/>
    <w:rsid w:val="00422A9F"/>
    <w:rsid w:val="00422DF2"/>
    <w:rsid w:val="0042674C"/>
    <w:rsid w:val="004267E0"/>
    <w:rsid w:val="0043118B"/>
    <w:rsid w:val="00431E0C"/>
    <w:rsid w:val="00432418"/>
    <w:rsid w:val="0043261F"/>
    <w:rsid w:val="004349C9"/>
    <w:rsid w:val="00434D8C"/>
    <w:rsid w:val="00437A80"/>
    <w:rsid w:val="00437F92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38C"/>
    <w:rsid w:val="004676E0"/>
    <w:rsid w:val="00470F20"/>
    <w:rsid w:val="00472104"/>
    <w:rsid w:val="00473286"/>
    <w:rsid w:val="0047557D"/>
    <w:rsid w:val="00476354"/>
    <w:rsid w:val="0048477A"/>
    <w:rsid w:val="00484F46"/>
    <w:rsid w:val="00485E7F"/>
    <w:rsid w:val="0049030B"/>
    <w:rsid w:val="00490C89"/>
    <w:rsid w:val="004955E1"/>
    <w:rsid w:val="0049695D"/>
    <w:rsid w:val="00496E9E"/>
    <w:rsid w:val="0049736D"/>
    <w:rsid w:val="004A045B"/>
    <w:rsid w:val="004A0732"/>
    <w:rsid w:val="004A2588"/>
    <w:rsid w:val="004A40CE"/>
    <w:rsid w:val="004A5BCD"/>
    <w:rsid w:val="004A7E87"/>
    <w:rsid w:val="004B48FF"/>
    <w:rsid w:val="004B4F08"/>
    <w:rsid w:val="004B79F4"/>
    <w:rsid w:val="004C19CF"/>
    <w:rsid w:val="004C1E3C"/>
    <w:rsid w:val="004C5473"/>
    <w:rsid w:val="004C5C40"/>
    <w:rsid w:val="004C6E9E"/>
    <w:rsid w:val="004C7D79"/>
    <w:rsid w:val="004D0AB2"/>
    <w:rsid w:val="004D355C"/>
    <w:rsid w:val="004D390E"/>
    <w:rsid w:val="004D4D52"/>
    <w:rsid w:val="004D6E4E"/>
    <w:rsid w:val="004D7F0D"/>
    <w:rsid w:val="004E0ECB"/>
    <w:rsid w:val="004E13C0"/>
    <w:rsid w:val="004E1FBF"/>
    <w:rsid w:val="004E212C"/>
    <w:rsid w:val="004E2320"/>
    <w:rsid w:val="004E5C7A"/>
    <w:rsid w:val="004E62A9"/>
    <w:rsid w:val="004F09E3"/>
    <w:rsid w:val="004F12FE"/>
    <w:rsid w:val="004F1371"/>
    <w:rsid w:val="004F6122"/>
    <w:rsid w:val="004F6E97"/>
    <w:rsid w:val="004F71F3"/>
    <w:rsid w:val="004F72FC"/>
    <w:rsid w:val="005021D2"/>
    <w:rsid w:val="0050224F"/>
    <w:rsid w:val="00503A8E"/>
    <w:rsid w:val="00503BEF"/>
    <w:rsid w:val="00504526"/>
    <w:rsid w:val="00504824"/>
    <w:rsid w:val="00510CE5"/>
    <w:rsid w:val="00511E28"/>
    <w:rsid w:val="005146D0"/>
    <w:rsid w:val="005155FD"/>
    <w:rsid w:val="00515AE6"/>
    <w:rsid w:val="00516452"/>
    <w:rsid w:val="00521E97"/>
    <w:rsid w:val="00522FB2"/>
    <w:rsid w:val="005258EF"/>
    <w:rsid w:val="0052640E"/>
    <w:rsid w:val="00526D64"/>
    <w:rsid w:val="00527432"/>
    <w:rsid w:val="0053013A"/>
    <w:rsid w:val="00530150"/>
    <w:rsid w:val="00533C03"/>
    <w:rsid w:val="00533C5C"/>
    <w:rsid w:val="00535E60"/>
    <w:rsid w:val="00536923"/>
    <w:rsid w:val="0054107E"/>
    <w:rsid w:val="00541D0C"/>
    <w:rsid w:val="0054260A"/>
    <w:rsid w:val="00542CFE"/>
    <w:rsid w:val="0054322C"/>
    <w:rsid w:val="00545CD4"/>
    <w:rsid w:val="00550FAF"/>
    <w:rsid w:val="00551BB5"/>
    <w:rsid w:val="00552F39"/>
    <w:rsid w:val="005539C1"/>
    <w:rsid w:val="00553BD5"/>
    <w:rsid w:val="00553FC0"/>
    <w:rsid w:val="00554BBD"/>
    <w:rsid w:val="00555226"/>
    <w:rsid w:val="00555E19"/>
    <w:rsid w:val="00556E32"/>
    <w:rsid w:val="00557199"/>
    <w:rsid w:val="00562463"/>
    <w:rsid w:val="00563D99"/>
    <w:rsid w:val="00565853"/>
    <w:rsid w:val="00566D1F"/>
    <w:rsid w:val="00567351"/>
    <w:rsid w:val="00567944"/>
    <w:rsid w:val="00567E6B"/>
    <w:rsid w:val="00567EBF"/>
    <w:rsid w:val="0057071D"/>
    <w:rsid w:val="00570D3F"/>
    <w:rsid w:val="00570DE9"/>
    <w:rsid w:val="00571517"/>
    <w:rsid w:val="00573577"/>
    <w:rsid w:val="00575E8D"/>
    <w:rsid w:val="00577403"/>
    <w:rsid w:val="00587A95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A5A6D"/>
    <w:rsid w:val="005A7D19"/>
    <w:rsid w:val="005B0D88"/>
    <w:rsid w:val="005B1524"/>
    <w:rsid w:val="005B48A3"/>
    <w:rsid w:val="005B4B4B"/>
    <w:rsid w:val="005B7559"/>
    <w:rsid w:val="005B780E"/>
    <w:rsid w:val="005B7969"/>
    <w:rsid w:val="005B7E5A"/>
    <w:rsid w:val="005C23AF"/>
    <w:rsid w:val="005C2BBE"/>
    <w:rsid w:val="005C3303"/>
    <w:rsid w:val="005C3F66"/>
    <w:rsid w:val="005C495F"/>
    <w:rsid w:val="005C5D35"/>
    <w:rsid w:val="005C62D4"/>
    <w:rsid w:val="005C6929"/>
    <w:rsid w:val="005C6D62"/>
    <w:rsid w:val="005C762C"/>
    <w:rsid w:val="005C7E2A"/>
    <w:rsid w:val="005D22F1"/>
    <w:rsid w:val="005D5B77"/>
    <w:rsid w:val="005D6E57"/>
    <w:rsid w:val="005D716B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5B8F"/>
    <w:rsid w:val="006270AC"/>
    <w:rsid w:val="00627826"/>
    <w:rsid w:val="00631CF4"/>
    <w:rsid w:val="006332ED"/>
    <w:rsid w:val="0063413E"/>
    <w:rsid w:val="00642566"/>
    <w:rsid w:val="00642F3F"/>
    <w:rsid w:val="006435F0"/>
    <w:rsid w:val="0064427A"/>
    <w:rsid w:val="00645031"/>
    <w:rsid w:val="00647453"/>
    <w:rsid w:val="00650F89"/>
    <w:rsid w:val="00650FFD"/>
    <w:rsid w:val="0065195A"/>
    <w:rsid w:val="00651A0B"/>
    <w:rsid w:val="00652363"/>
    <w:rsid w:val="0065322B"/>
    <w:rsid w:val="00653C6E"/>
    <w:rsid w:val="00654CC9"/>
    <w:rsid w:val="00656412"/>
    <w:rsid w:val="0065664A"/>
    <w:rsid w:val="00656790"/>
    <w:rsid w:val="00662D0A"/>
    <w:rsid w:val="00663738"/>
    <w:rsid w:val="0066377E"/>
    <w:rsid w:val="00666055"/>
    <w:rsid w:val="006706BA"/>
    <w:rsid w:val="00671209"/>
    <w:rsid w:val="0067211C"/>
    <w:rsid w:val="00672A20"/>
    <w:rsid w:val="006733C5"/>
    <w:rsid w:val="006733F3"/>
    <w:rsid w:val="0067537F"/>
    <w:rsid w:val="00676500"/>
    <w:rsid w:val="00676EE9"/>
    <w:rsid w:val="0067767F"/>
    <w:rsid w:val="00681215"/>
    <w:rsid w:val="006846B3"/>
    <w:rsid w:val="0068639E"/>
    <w:rsid w:val="00686C7E"/>
    <w:rsid w:val="0068741B"/>
    <w:rsid w:val="00690F2C"/>
    <w:rsid w:val="00691016"/>
    <w:rsid w:val="00691812"/>
    <w:rsid w:val="006918BD"/>
    <w:rsid w:val="006921D0"/>
    <w:rsid w:val="00692C6D"/>
    <w:rsid w:val="00692CF5"/>
    <w:rsid w:val="00693CF0"/>
    <w:rsid w:val="00695A44"/>
    <w:rsid w:val="00697240"/>
    <w:rsid w:val="006A1B45"/>
    <w:rsid w:val="006A2D44"/>
    <w:rsid w:val="006A3A82"/>
    <w:rsid w:val="006A6CFC"/>
    <w:rsid w:val="006A7D6B"/>
    <w:rsid w:val="006B421C"/>
    <w:rsid w:val="006C1329"/>
    <w:rsid w:val="006C2527"/>
    <w:rsid w:val="006D0F7E"/>
    <w:rsid w:val="006D2C26"/>
    <w:rsid w:val="006D2D88"/>
    <w:rsid w:val="006D7484"/>
    <w:rsid w:val="006D786A"/>
    <w:rsid w:val="006D7B87"/>
    <w:rsid w:val="006E4293"/>
    <w:rsid w:val="006E53F7"/>
    <w:rsid w:val="006E5A10"/>
    <w:rsid w:val="006E661E"/>
    <w:rsid w:val="006E66CA"/>
    <w:rsid w:val="006E7028"/>
    <w:rsid w:val="006F0CB1"/>
    <w:rsid w:val="006F126C"/>
    <w:rsid w:val="006F2A2E"/>
    <w:rsid w:val="006F2B4B"/>
    <w:rsid w:val="006F39CB"/>
    <w:rsid w:val="006F3B49"/>
    <w:rsid w:val="006F4FA9"/>
    <w:rsid w:val="00701082"/>
    <w:rsid w:val="00701E2B"/>
    <w:rsid w:val="00702500"/>
    <w:rsid w:val="00704A2F"/>
    <w:rsid w:val="007126B5"/>
    <w:rsid w:val="00713E41"/>
    <w:rsid w:val="00714224"/>
    <w:rsid w:val="00717923"/>
    <w:rsid w:val="007179AB"/>
    <w:rsid w:val="00720A80"/>
    <w:rsid w:val="00720D6D"/>
    <w:rsid w:val="00721323"/>
    <w:rsid w:val="00721C81"/>
    <w:rsid w:val="00721EAF"/>
    <w:rsid w:val="00722072"/>
    <w:rsid w:val="00722A6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0A44"/>
    <w:rsid w:val="007637DD"/>
    <w:rsid w:val="007640C0"/>
    <w:rsid w:val="00765287"/>
    <w:rsid w:val="00771984"/>
    <w:rsid w:val="00771E22"/>
    <w:rsid w:val="0077406B"/>
    <w:rsid w:val="00774571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873E0"/>
    <w:rsid w:val="007876FC"/>
    <w:rsid w:val="007912F4"/>
    <w:rsid w:val="00793B16"/>
    <w:rsid w:val="00795D0B"/>
    <w:rsid w:val="00797AEE"/>
    <w:rsid w:val="007A435C"/>
    <w:rsid w:val="007A4622"/>
    <w:rsid w:val="007A5753"/>
    <w:rsid w:val="007B0268"/>
    <w:rsid w:val="007B0686"/>
    <w:rsid w:val="007B19A4"/>
    <w:rsid w:val="007B42E9"/>
    <w:rsid w:val="007B53C8"/>
    <w:rsid w:val="007B6FFA"/>
    <w:rsid w:val="007B70CB"/>
    <w:rsid w:val="007B769B"/>
    <w:rsid w:val="007C011B"/>
    <w:rsid w:val="007C0FAD"/>
    <w:rsid w:val="007C20D1"/>
    <w:rsid w:val="007C2B39"/>
    <w:rsid w:val="007C7385"/>
    <w:rsid w:val="007D0077"/>
    <w:rsid w:val="007D181B"/>
    <w:rsid w:val="007D1987"/>
    <w:rsid w:val="007D2CEC"/>
    <w:rsid w:val="007D3D4B"/>
    <w:rsid w:val="007D490A"/>
    <w:rsid w:val="007E06D6"/>
    <w:rsid w:val="007E0D72"/>
    <w:rsid w:val="007E16D4"/>
    <w:rsid w:val="007E17E3"/>
    <w:rsid w:val="007E3EA1"/>
    <w:rsid w:val="007E4939"/>
    <w:rsid w:val="007E67FD"/>
    <w:rsid w:val="007F058C"/>
    <w:rsid w:val="007F0FFC"/>
    <w:rsid w:val="007F1000"/>
    <w:rsid w:val="007F230E"/>
    <w:rsid w:val="007F4F1A"/>
    <w:rsid w:val="00800715"/>
    <w:rsid w:val="0080263C"/>
    <w:rsid w:val="00804C98"/>
    <w:rsid w:val="00812B0E"/>
    <w:rsid w:val="0081462D"/>
    <w:rsid w:val="00814832"/>
    <w:rsid w:val="00815A36"/>
    <w:rsid w:val="00822DE8"/>
    <w:rsid w:val="00823472"/>
    <w:rsid w:val="00830436"/>
    <w:rsid w:val="00835308"/>
    <w:rsid w:val="00842AB7"/>
    <w:rsid w:val="0085141C"/>
    <w:rsid w:val="00851A27"/>
    <w:rsid w:val="00852384"/>
    <w:rsid w:val="0085559A"/>
    <w:rsid w:val="00856844"/>
    <w:rsid w:val="008577B6"/>
    <w:rsid w:val="00864BDA"/>
    <w:rsid w:val="00865CFC"/>
    <w:rsid w:val="00866726"/>
    <w:rsid w:val="00866A55"/>
    <w:rsid w:val="008678AE"/>
    <w:rsid w:val="00870B4B"/>
    <w:rsid w:val="00870ECB"/>
    <w:rsid w:val="00872A21"/>
    <w:rsid w:val="00873C5D"/>
    <w:rsid w:val="00875A46"/>
    <w:rsid w:val="008762A5"/>
    <w:rsid w:val="00876539"/>
    <w:rsid w:val="00880295"/>
    <w:rsid w:val="0088305E"/>
    <w:rsid w:val="00883FBA"/>
    <w:rsid w:val="00884A86"/>
    <w:rsid w:val="008854A0"/>
    <w:rsid w:val="008857E0"/>
    <w:rsid w:val="008866A5"/>
    <w:rsid w:val="00887D81"/>
    <w:rsid w:val="00890D6B"/>
    <w:rsid w:val="00891031"/>
    <w:rsid w:val="008A3BB8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5524"/>
    <w:rsid w:val="008C6B65"/>
    <w:rsid w:val="008C6E91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546F"/>
    <w:rsid w:val="008E5AD6"/>
    <w:rsid w:val="008E769A"/>
    <w:rsid w:val="008F1886"/>
    <w:rsid w:val="008F2FBF"/>
    <w:rsid w:val="008F5544"/>
    <w:rsid w:val="008F5B45"/>
    <w:rsid w:val="008F7A35"/>
    <w:rsid w:val="00900221"/>
    <w:rsid w:val="00900B55"/>
    <w:rsid w:val="00903C5F"/>
    <w:rsid w:val="00904061"/>
    <w:rsid w:val="009040F2"/>
    <w:rsid w:val="00904300"/>
    <w:rsid w:val="00904908"/>
    <w:rsid w:val="00905B6A"/>
    <w:rsid w:val="00910098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5F7E"/>
    <w:rsid w:val="00926293"/>
    <w:rsid w:val="00926CC5"/>
    <w:rsid w:val="00931159"/>
    <w:rsid w:val="0093227D"/>
    <w:rsid w:val="0093691C"/>
    <w:rsid w:val="00937524"/>
    <w:rsid w:val="009429C2"/>
    <w:rsid w:val="00942A51"/>
    <w:rsid w:val="00945E32"/>
    <w:rsid w:val="00947375"/>
    <w:rsid w:val="00954752"/>
    <w:rsid w:val="00954E03"/>
    <w:rsid w:val="00956F5E"/>
    <w:rsid w:val="00956FFF"/>
    <w:rsid w:val="00960703"/>
    <w:rsid w:val="00960FEC"/>
    <w:rsid w:val="009614DD"/>
    <w:rsid w:val="00961A09"/>
    <w:rsid w:val="009622E1"/>
    <w:rsid w:val="00963579"/>
    <w:rsid w:val="00964669"/>
    <w:rsid w:val="0096556B"/>
    <w:rsid w:val="00971D1D"/>
    <w:rsid w:val="00974F49"/>
    <w:rsid w:val="00976DE3"/>
    <w:rsid w:val="00977D15"/>
    <w:rsid w:val="00982EBE"/>
    <w:rsid w:val="00984D0E"/>
    <w:rsid w:val="0098545F"/>
    <w:rsid w:val="009859BB"/>
    <w:rsid w:val="009861E1"/>
    <w:rsid w:val="0098706C"/>
    <w:rsid w:val="00987B0D"/>
    <w:rsid w:val="00991141"/>
    <w:rsid w:val="00992303"/>
    <w:rsid w:val="00992903"/>
    <w:rsid w:val="009947D2"/>
    <w:rsid w:val="009950AC"/>
    <w:rsid w:val="00997F1C"/>
    <w:rsid w:val="009A0558"/>
    <w:rsid w:val="009A064C"/>
    <w:rsid w:val="009A2552"/>
    <w:rsid w:val="009A36D0"/>
    <w:rsid w:val="009A725E"/>
    <w:rsid w:val="009A7EEC"/>
    <w:rsid w:val="009B00E9"/>
    <w:rsid w:val="009B02E4"/>
    <w:rsid w:val="009B2C19"/>
    <w:rsid w:val="009B2E91"/>
    <w:rsid w:val="009B3DC9"/>
    <w:rsid w:val="009B51F4"/>
    <w:rsid w:val="009B7C30"/>
    <w:rsid w:val="009C0A3F"/>
    <w:rsid w:val="009C49F9"/>
    <w:rsid w:val="009C525E"/>
    <w:rsid w:val="009C6631"/>
    <w:rsid w:val="009D15CD"/>
    <w:rsid w:val="009D173B"/>
    <w:rsid w:val="009D1E5B"/>
    <w:rsid w:val="009D3086"/>
    <w:rsid w:val="009D3663"/>
    <w:rsid w:val="009D4380"/>
    <w:rsid w:val="009D5D29"/>
    <w:rsid w:val="009D6A28"/>
    <w:rsid w:val="009D7FD6"/>
    <w:rsid w:val="009E6358"/>
    <w:rsid w:val="009E6AAE"/>
    <w:rsid w:val="009F24D7"/>
    <w:rsid w:val="009F671E"/>
    <w:rsid w:val="009F6CBA"/>
    <w:rsid w:val="009F6E5E"/>
    <w:rsid w:val="009F7571"/>
    <w:rsid w:val="00A01773"/>
    <w:rsid w:val="00A12A7D"/>
    <w:rsid w:val="00A1411E"/>
    <w:rsid w:val="00A15723"/>
    <w:rsid w:val="00A15AC5"/>
    <w:rsid w:val="00A15FE7"/>
    <w:rsid w:val="00A2555A"/>
    <w:rsid w:val="00A25EE6"/>
    <w:rsid w:val="00A30EE1"/>
    <w:rsid w:val="00A3232F"/>
    <w:rsid w:val="00A32C73"/>
    <w:rsid w:val="00A337E7"/>
    <w:rsid w:val="00A34EFE"/>
    <w:rsid w:val="00A377A4"/>
    <w:rsid w:val="00A379AB"/>
    <w:rsid w:val="00A37B8F"/>
    <w:rsid w:val="00A41AE5"/>
    <w:rsid w:val="00A41C23"/>
    <w:rsid w:val="00A41E98"/>
    <w:rsid w:val="00A433F5"/>
    <w:rsid w:val="00A46FC8"/>
    <w:rsid w:val="00A473A5"/>
    <w:rsid w:val="00A4760A"/>
    <w:rsid w:val="00A50DF6"/>
    <w:rsid w:val="00A5117C"/>
    <w:rsid w:val="00A512FD"/>
    <w:rsid w:val="00A5157E"/>
    <w:rsid w:val="00A530C3"/>
    <w:rsid w:val="00A538A7"/>
    <w:rsid w:val="00A57CD0"/>
    <w:rsid w:val="00A61636"/>
    <w:rsid w:val="00A62BD3"/>
    <w:rsid w:val="00A6469B"/>
    <w:rsid w:val="00A6549D"/>
    <w:rsid w:val="00A677A9"/>
    <w:rsid w:val="00A72326"/>
    <w:rsid w:val="00A7349D"/>
    <w:rsid w:val="00A754AF"/>
    <w:rsid w:val="00A82007"/>
    <w:rsid w:val="00A84B42"/>
    <w:rsid w:val="00A85535"/>
    <w:rsid w:val="00A85E56"/>
    <w:rsid w:val="00A86898"/>
    <w:rsid w:val="00A87BF6"/>
    <w:rsid w:val="00A909ED"/>
    <w:rsid w:val="00A90EF5"/>
    <w:rsid w:val="00A9299F"/>
    <w:rsid w:val="00A9351D"/>
    <w:rsid w:val="00A93597"/>
    <w:rsid w:val="00A948D5"/>
    <w:rsid w:val="00A94C96"/>
    <w:rsid w:val="00A94F35"/>
    <w:rsid w:val="00A969D9"/>
    <w:rsid w:val="00A97049"/>
    <w:rsid w:val="00A97728"/>
    <w:rsid w:val="00A9793E"/>
    <w:rsid w:val="00AA4AE9"/>
    <w:rsid w:val="00AA57E5"/>
    <w:rsid w:val="00AA6A6E"/>
    <w:rsid w:val="00AA72FA"/>
    <w:rsid w:val="00AB264F"/>
    <w:rsid w:val="00AB28E2"/>
    <w:rsid w:val="00AB35BE"/>
    <w:rsid w:val="00AB41EE"/>
    <w:rsid w:val="00AB43F5"/>
    <w:rsid w:val="00AB4859"/>
    <w:rsid w:val="00AB4EC8"/>
    <w:rsid w:val="00AC0EC5"/>
    <w:rsid w:val="00AC16D9"/>
    <w:rsid w:val="00AC40C7"/>
    <w:rsid w:val="00AC46E0"/>
    <w:rsid w:val="00AC56BC"/>
    <w:rsid w:val="00AD031A"/>
    <w:rsid w:val="00AD1263"/>
    <w:rsid w:val="00AD1BF5"/>
    <w:rsid w:val="00AD3C18"/>
    <w:rsid w:val="00AD3EA1"/>
    <w:rsid w:val="00AD55D1"/>
    <w:rsid w:val="00AE0A6F"/>
    <w:rsid w:val="00AE3383"/>
    <w:rsid w:val="00AE7974"/>
    <w:rsid w:val="00AE7981"/>
    <w:rsid w:val="00AF068C"/>
    <w:rsid w:val="00AF3CDB"/>
    <w:rsid w:val="00AF4A4C"/>
    <w:rsid w:val="00AF5D80"/>
    <w:rsid w:val="00AF61F5"/>
    <w:rsid w:val="00AF74F3"/>
    <w:rsid w:val="00AF7D5F"/>
    <w:rsid w:val="00B000C9"/>
    <w:rsid w:val="00B01D8A"/>
    <w:rsid w:val="00B03FA5"/>
    <w:rsid w:val="00B05623"/>
    <w:rsid w:val="00B0577A"/>
    <w:rsid w:val="00B05933"/>
    <w:rsid w:val="00B05B4F"/>
    <w:rsid w:val="00B06D06"/>
    <w:rsid w:val="00B119A9"/>
    <w:rsid w:val="00B12E73"/>
    <w:rsid w:val="00B13E95"/>
    <w:rsid w:val="00B148F8"/>
    <w:rsid w:val="00B17121"/>
    <w:rsid w:val="00B20711"/>
    <w:rsid w:val="00B20B10"/>
    <w:rsid w:val="00B22920"/>
    <w:rsid w:val="00B260A6"/>
    <w:rsid w:val="00B27673"/>
    <w:rsid w:val="00B32341"/>
    <w:rsid w:val="00B33AA8"/>
    <w:rsid w:val="00B407FB"/>
    <w:rsid w:val="00B40DA8"/>
    <w:rsid w:val="00B420A4"/>
    <w:rsid w:val="00B44075"/>
    <w:rsid w:val="00B447B2"/>
    <w:rsid w:val="00B467E5"/>
    <w:rsid w:val="00B53217"/>
    <w:rsid w:val="00B532BF"/>
    <w:rsid w:val="00B53E48"/>
    <w:rsid w:val="00B54843"/>
    <w:rsid w:val="00B555DD"/>
    <w:rsid w:val="00B5597F"/>
    <w:rsid w:val="00B565AE"/>
    <w:rsid w:val="00B56B95"/>
    <w:rsid w:val="00B56DDB"/>
    <w:rsid w:val="00B5738E"/>
    <w:rsid w:val="00B612F5"/>
    <w:rsid w:val="00B65FE1"/>
    <w:rsid w:val="00B739C6"/>
    <w:rsid w:val="00B74BC0"/>
    <w:rsid w:val="00B759E2"/>
    <w:rsid w:val="00B76AC9"/>
    <w:rsid w:val="00B80E9C"/>
    <w:rsid w:val="00B82430"/>
    <w:rsid w:val="00B83ED2"/>
    <w:rsid w:val="00B849E3"/>
    <w:rsid w:val="00B852B8"/>
    <w:rsid w:val="00B86737"/>
    <w:rsid w:val="00B8767A"/>
    <w:rsid w:val="00B908E5"/>
    <w:rsid w:val="00B91412"/>
    <w:rsid w:val="00B91DE9"/>
    <w:rsid w:val="00B92852"/>
    <w:rsid w:val="00B9446B"/>
    <w:rsid w:val="00B94FDC"/>
    <w:rsid w:val="00B966EE"/>
    <w:rsid w:val="00BA06B3"/>
    <w:rsid w:val="00BA0D69"/>
    <w:rsid w:val="00BA287D"/>
    <w:rsid w:val="00BA30C6"/>
    <w:rsid w:val="00BA3BB3"/>
    <w:rsid w:val="00BA4400"/>
    <w:rsid w:val="00BA4F00"/>
    <w:rsid w:val="00BA5865"/>
    <w:rsid w:val="00BA6ECB"/>
    <w:rsid w:val="00BA77BF"/>
    <w:rsid w:val="00BA7988"/>
    <w:rsid w:val="00BB219C"/>
    <w:rsid w:val="00BB237F"/>
    <w:rsid w:val="00BB3103"/>
    <w:rsid w:val="00BB47A7"/>
    <w:rsid w:val="00BB573C"/>
    <w:rsid w:val="00BB7CA2"/>
    <w:rsid w:val="00BC36C5"/>
    <w:rsid w:val="00BC37FD"/>
    <w:rsid w:val="00BC4F4E"/>
    <w:rsid w:val="00BC59E6"/>
    <w:rsid w:val="00BC5D46"/>
    <w:rsid w:val="00BC6D4E"/>
    <w:rsid w:val="00BD048B"/>
    <w:rsid w:val="00BD2D90"/>
    <w:rsid w:val="00BD2FDE"/>
    <w:rsid w:val="00BD423B"/>
    <w:rsid w:val="00BD423E"/>
    <w:rsid w:val="00BD4295"/>
    <w:rsid w:val="00BE03BC"/>
    <w:rsid w:val="00BE179E"/>
    <w:rsid w:val="00BE2E0C"/>
    <w:rsid w:val="00BE3844"/>
    <w:rsid w:val="00BE41B7"/>
    <w:rsid w:val="00BE6033"/>
    <w:rsid w:val="00BE6118"/>
    <w:rsid w:val="00BE6C7E"/>
    <w:rsid w:val="00BE711F"/>
    <w:rsid w:val="00BF0EE4"/>
    <w:rsid w:val="00BF197E"/>
    <w:rsid w:val="00BF2C16"/>
    <w:rsid w:val="00BF2DF8"/>
    <w:rsid w:val="00BF39BA"/>
    <w:rsid w:val="00BF4945"/>
    <w:rsid w:val="00BF50B0"/>
    <w:rsid w:val="00BF6B46"/>
    <w:rsid w:val="00BF7107"/>
    <w:rsid w:val="00BF7E97"/>
    <w:rsid w:val="00C02181"/>
    <w:rsid w:val="00C0257E"/>
    <w:rsid w:val="00C06463"/>
    <w:rsid w:val="00C06A86"/>
    <w:rsid w:val="00C107FE"/>
    <w:rsid w:val="00C11383"/>
    <w:rsid w:val="00C12D6C"/>
    <w:rsid w:val="00C13727"/>
    <w:rsid w:val="00C13F14"/>
    <w:rsid w:val="00C148E9"/>
    <w:rsid w:val="00C1525E"/>
    <w:rsid w:val="00C15C4F"/>
    <w:rsid w:val="00C16163"/>
    <w:rsid w:val="00C178BF"/>
    <w:rsid w:val="00C20F84"/>
    <w:rsid w:val="00C2519A"/>
    <w:rsid w:val="00C252E2"/>
    <w:rsid w:val="00C25320"/>
    <w:rsid w:val="00C26EE0"/>
    <w:rsid w:val="00C2720D"/>
    <w:rsid w:val="00C2772E"/>
    <w:rsid w:val="00C27803"/>
    <w:rsid w:val="00C3074D"/>
    <w:rsid w:val="00C30E5A"/>
    <w:rsid w:val="00C31DC5"/>
    <w:rsid w:val="00C3485A"/>
    <w:rsid w:val="00C35CBD"/>
    <w:rsid w:val="00C37844"/>
    <w:rsid w:val="00C40B0E"/>
    <w:rsid w:val="00C41989"/>
    <w:rsid w:val="00C47B4D"/>
    <w:rsid w:val="00C51A25"/>
    <w:rsid w:val="00C5202A"/>
    <w:rsid w:val="00C534EB"/>
    <w:rsid w:val="00C54274"/>
    <w:rsid w:val="00C542AE"/>
    <w:rsid w:val="00C54F29"/>
    <w:rsid w:val="00C55D1F"/>
    <w:rsid w:val="00C56CE3"/>
    <w:rsid w:val="00C64827"/>
    <w:rsid w:val="00C65035"/>
    <w:rsid w:val="00C65A07"/>
    <w:rsid w:val="00C67534"/>
    <w:rsid w:val="00C7090D"/>
    <w:rsid w:val="00C716E4"/>
    <w:rsid w:val="00C72458"/>
    <w:rsid w:val="00C72EF4"/>
    <w:rsid w:val="00C73796"/>
    <w:rsid w:val="00C76290"/>
    <w:rsid w:val="00C76CCA"/>
    <w:rsid w:val="00C818E1"/>
    <w:rsid w:val="00C844F5"/>
    <w:rsid w:val="00C9076D"/>
    <w:rsid w:val="00C9217B"/>
    <w:rsid w:val="00C92C33"/>
    <w:rsid w:val="00C93703"/>
    <w:rsid w:val="00C9406C"/>
    <w:rsid w:val="00C95A9B"/>
    <w:rsid w:val="00C97ABE"/>
    <w:rsid w:val="00CB08DD"/>
    <w:rsid w:val="00CB1E2E"/>
    <w:rsid w:val="00CB2712"/>
    <w:rsid w:val="00CB3874"/>
    <w:rsid w:val="00CB3E4A"/>
    <w:rsid w:val="00CB53AF"/>
    <w:rsid w:val="00CB57F0"/>
    <w:rsid w:val="00CB7288"/>
    <w:rsid w:val="00CC4D6D"/>
    <w:rsid w:val="00CC5487"/>
    <w:rsid w:val="00CC5CEE"/>
    <w:rsid w:val="00CC7121"/>
    <w:rsid w:val="00CC7D6E"/>
    <w:rsid w:val="00CD13F4"/>
    <w:rsid w:val="00CD544A"/>
    <w:rsid w:val="00CD5EDF"/>
    <w:rsid w:val="00CE3D96"/>
    <w:rsid w:val="00CE4799"/>
    <w:rsid w:val="00CE51D3"/>
    <w:rsid w:val="00CE52CA"/>
    <w:rsid w:val="00CF3CBF"/>
    <w:rsid w:val="00CF3F93"/>
    <w:rsid w:val="00CF3FFB"/>
    <w:rsid w:val="00CF65A0"/>
    <w:rsid w:val="00D01457"/>
    <w:rsid w:val="00D02DFD"/>
    <w:rsid w:val="00D0496C"/>
    <w:rsid w:val="00D11925"/>
    <w:rsid w:val="00D13F6D"/>
    <w:rsid w:val="00D15859"/>
    <w:rsid w:val="00D16DEC"/>
    <w:rsid w:val="00D172F9"/>
    <w:rsid w:val="00D179E2"/>
    <w:rsid w:val="00D17D37"/>
    <w:rsid w:val="00D20AB3"/>
    <w:rsid w:val="00D22221"/>
    <w:rsid w:val="00D23CC7"/>
    <w:rsid w:val="00D23EED"/>
    <w:rsid w:val="00D24567"/>
    <w:rsid w:val="00D24B22"/>
    <w:rsid w:val="00D3345E"/>
    <w:rsid w:val="00D33E1B"/>
    <w:rsid w:val="00D36A2B"/>
    <w:rsid w:val="00D4170E"/>
    <w:rsid w:val="00D419BE"/>
    <w:rsid w:val="00D420BC"/>
    <w:rsid w:val="00D42AFC"/>
    <w:rsid w:val="00D4464C"/>
    <w:rsid w:val="00D4513E"/>
    <w:rsid w:val="00D46A2F"/>
    <w:rsid w:val="00D47FA0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6164A"/>
    <w:rsid w:val="00D622DF"/>
    <w:rsid w:val="00D62865"/>
    <w:rsid w:val="00D645E5"/>
    <w:rsid w:val="00D664C8"/>
    <w:rsid w:val="00D66C3C"/>
    <w:rsid w:val="00D66C6F"/>
    <w:rsid w:val="00D71AEC"/>
    <w:rsid w:val="00D722C2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206"/>
    <w:rsid w:val="00D902BB"/>
    <w:rsid w:val="00D917B7"/>
    <w:rsid w:val="00D93566"/>
    <w:rsid w:val="00D94281"/>
    <w:rsid w:val="00D95721"/>
    <w:rsid w:val="00D96D80"/>
    <w:rsid w:val="00DA1CA5"/>
    <w:rsid w:val="00DA2AAF"/>
    <w:rsid w:val="00DA2D03"/>
    <w:rsid w:val="00DA3969"/>
    <w:rsid w:val="00DA67E0"/>
    <w:rsid w:val="00DA7F79"/>
    <w:rsid w:val="00DB2A51"/>
    <w:rsid w:val="00DB3BFF"/>
    <w:rsid w:val="00DB439A"/>
    <w:rsid w:val="00DB6FB3"/>
    <w:rsid w:val="00DC19F1"/>
    <w:rsid w:val="00DC29A8"/>
    <w:rsid w:val="00DC3582"/>
    <w:rsid w:val="00DC5B56"/>
    <w:rsid w:val="00DC622E"/>
    <w:rsid w:val="00DD0665"/>
    <w:rsid w:val="00DD1D09"/>
    <w:rsid w:val="00DD34F9"/>
    <w:rsid w:val="00DD53CD"/>
    <w:rsid w:val="00DE2F6C"/>
    <w:rsid w:val="00DE439E"/>
    <w:rsid w:val="00DE6CDA"/>
    <w:rsid w:val="00DF3818"/>
    <w:rsid w:val="00DF43A7"/>
    <w:rsid w:val="00DF6281"/>
    <w:rsid w:val="00E00613"/>
    <w:rsid w:val="00E0065A"/>
    <w:rsid w:val="00E039CB"/>
    <w:rsid w:val="00E07C8A"/>
    <w:rsid w:val="00E12346"/>
    <w:rsid w:val="00E12738"/>
    <w:rsid w:val="00E1408D"/>
    <w:rsid w:val="00E20333"/>
    <w:rsid w:val="00E21229"/>
    <w:rsid w:val="00E23C83"/>
    <w:rsid w:val="00E3044B"/>
    <w:rsid w:val="00E32287"/>
    <w:rsid w:val="00E329D4"/>
    <w:rsid w:val="00E37DB2"/>
    <w:rsid w:val="00E407CD"/>
    <w:rsid w:val="00E409BE"/>
    <w:rsid w:val="00E431A9"/>
    <w:rsid w:val="00E47484"/>
    <w:rsid w:val="00E51235"/>
    <w:rsid w:val="00E5132E"/>
    <w:rsid w:val="00E51793"/>
    <w:rsid w:val="00E53DB5"/>
    <w:rsid w:val="00E54895"/>
    <w:rsid w:val="00E5590F"/>
    <w:rsid w:val="00E5595F"/>
    <w:rsid w:val="00E566E7"/>
    <w:rsid w:val="00E628E0"/>
    <w:rsid w:val="00E63A62"/>
    <w:rsid w:val="00E63C4C"/>
    <w:rsid w:val="00E704C6"/>
    <w:rsid w:val="00E70E17"/>
    <w:rsid w:val="00E72157"/>
    <w:rsid w:val="00E7265E"/>
    <w:rsid w:val="00E72D8F"/>
    <w:rsid w:val="00E75C5B"/>
    <w:rsid w:val="00E7627F"/>
    <w:rsid w:val="00E76A54"/>
    <w:rsid w:val="00E779B4"/>
    <w:rsid w:val="00E77FDA"/>
    <w:rsid w:val="00E80A6E"/>
    <w:rsid w:val="00E80EA8"/>
    <w:rsid w:val="00E82AAC"/>
    <w:rsid w:val="00E879D6"/>
    <w:rsid w:val="00E87A55"/>
    <w:rsid w:val="00E90770"/>
    <w:rsid w:val="00E97C43"/>
    <w:rsid w:val="00EA198D"/>
    <w:rsid w:val="00EA309D"/>
    <w:rsid w:val="00EA3A9A"/>
    <w:rsid w:val="00EA6DFF"/>
    <w:rsid w:val="00EA7E5A"/>
    <w:rsid w:val="00EB35C3"/>
    <w:rsid w:val="00EB3913"/>
    <w:rsid w:val="00EB53BC"/>
    <w:rsid w:val="00EB56C6"/>
    <w:rsid w:val="00EB68A3"/>
    <w:rsid w:val="00EB7ED2"/>
    <w:rsid w:val="00EB7F80"/>
    <w:rsid w:val="00EC4B5B"/>
    <w:rsid w:val="00EC6096"/>
    <w:rsid w:val="00EC7E5D"/>
    <w:rsid w:val="00ED0C28"/>
    <w:rsid w:val="00ED32F0"/>
    <w:rsid w:val="00ED52B1"/>
    <w:rsid w:val="00ED5902"/>
    <w:rsid w:val="00ED5C5B"/>
    <w:rsid w:val="00ED6655"/>
    <w:rsid w:val="00ED66AA"/>
    <w:rsid w:val="00EE163B"/>
    <w:rsid w:val="00EE2B3C"/>
    <w:rsid w:val="00EE4546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3471"/>
    <w:rsid w:val="00F06029"/>
    <w:rsid w:val="00F06EEB"/>
    <w:rsid w:val="00F07185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16D9"/>
    <w:rsid w:val="00F31B19"/>
    <w:rsid w:val="00F31E23"/>
    <w:rsid w:val="00F340C8"/>
    <w:rsid w:val="00F34A5C"/>
    <w:rsid w:val="00F3769A"/>
    <w:rsid w:val="00F46658"/>
    <w:rsid w:val="00F47319"/>
    <w:rsid w:val="00F50C0F"/>
    <w:rsid w:val="00F51781"/>
    <w:rsid w:val="00F527AE"/>
    <w:rsid w:val="00F52B80"/>
    <w:rsid w:val="00F535B8"/>
    <w:rsid w:val="00F55059"/>
    <w:rsid w:val="00F60587"/>
    <w:rsid w:val="00F63549"/>
    <w:rsid w:val="00F63CD9"/>
    <w:rsid w:val="00F663B0"/>
    <w:rsid w:val="00F66AE8"/>
    <w:rsid w:val="00F70903"/>
    <w:rsid w:val="00F72001"/>
    <w:rsid w:val="00F731F3"/>
    <w:rsid w:val="00F73B12"/>
    <w:rsid w:val="00F73CAD"/>
    <w:rsid w:val="00F73F08"/>
    <w:rsid w:val="00F746DB"/>
    <w:rsid w:val="00F75AEA"/>
    <w:rsid w:val="00F76016"/>
    <w:rsid w:val="00F7675B"/>
    <w:rsid w:val="00F81F3B"/>
    <w:rsid w:val="00F834E7"/>
    <w:rsid w:val="00F839E2"/>
    <w:rsid w:val="00F84B95"/>
    <w:rsid w:val="00F85118"/>
    <w:rsid w:val="00F85847"/>
    <w:rsid w:val="00F85A30"/>
    <w:rsid w:val="00F91879"/>
    <w:rsid w:val="00F964AF"/>
    <w:rsid w:val="00F9672E"/>
    <w:rsid w:val="00FA0BE6"/>
    <w:rsid w:val="00FA19A3"/>
    <w:rsid w:val="00FA2A4F"/>
    <w:rsid w:val="00FA32A8"/>
    <w:rsid w:val="00FA36D0"/>
    <w:rsid w:val="00FA4527"/>
    <w:rsid w:val="00FA77FA"/>
    <w:rsid w:val="00FB0868"/>
    <w:rsid w:val="00FB3A83"/>
    <w:rsid w:val="00FC1207"/>
    <w:rsid w:val="00FC3FAD"/>
    <w:rsid w:val="00FC43EE"/>
    <w:rsid w:val="00FC5B14"/>
    <w:rsid w:val="00FD06E9"/>
    <w:rsid w:val="00FD2DA6"/>
    <w:rsid w:val="00FD554A"/>
    <w:rsid w:val="00FD7C94"/>
    <w:rsid w:val="00FE0437"/>
    <w:rsid w:val="00FE0BC3"/>
    <w:rsid w:val="00FE238C"/>
    <w:rsid w:val="00FE4091"/>
    <w:rsid w:val="00FE40F9"/>
    <w:rsid w:val="00FE44B1"/>
    <w:rsid w:val="00FE50FF"/>
    <w:rsid w:val="00FE613D"/>
    <w:rsid w:val="00FF5F13"/>
    <w:rsid w:val="00FF64C5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3146"/>
    <w:pPr>
      <w:tabs>
        <w:tab w:val="left" w:pos="851"/>
        <w:tab w:val="right" w:leader="dot" w:pos="9061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F24D7"/>
    <w:pPr>
      <w:tabs>
        <w:tab w:val="left" w:pos="1134"/>
        <w:tab w:val="right" w:leader="dot" w:pos="9061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BB237F"/>
    <w:pPr>
      <w:numPr>
        <w:numId w:val="1"/>
      </w:numPr>
      <w:spacing w:after="240" w:line="288" w:lineRule="auto"/>
      <w:contextualSpacing w:val="0"/>
    </w:pPr>
    <w:rPr>
      <w:rFonts w:ascii="Segoe UI" w:hAnsi="Segoe UI" w:cs="Segoe UI"/>
      <w:color w:val="262626" w:themeColor="text1" w:themeTint="D9"/>
      <w:szCs w:val="34"/>
    </w:rPr>
  </w:style>
  <w:style w:type="character" w:customStyle="1" w:styleId="STNADPIS1Char">
    <w:name w:val="S+T_NADPIS1 Char"/>
    <w:basedOn w:val="Nadpis1Char"/>
    <w:link w:val="STNADPIS1"/>
    <w:rsid w:val="00BB237F"/>
    <w:rPr>
      <w:rFonts w:ascii="Segoe UI" w:hAnsi="Segoe UI" w:cs="Segoe UI"/>
      <w:b/>
      <w:color w:val="262626" w:themeColor="text1" w:themeTint="D9"/>
      <w:sz w:val="24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BB237F"/>
    <w:pPr>
      <w:numPr>
        <w:ilvl w:val="1"/>
        <w:numId w:val="1"/>
      </w:num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BB237F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2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3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1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  <w:pPr>
      <w:numPr>
        <w:ilvl w:val="0"/>
        <w:numId w:val="0"/>
      </w:numPr>
    </w:pPr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4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5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6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7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1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6E7028"/>
    <w:pPr>
      <w:numPr>
        <w:numId w:val="55"/>
      </w:numPr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6E7028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  <w:style w:type="character" w:styleId="Siln">
    <w:name w:val="Strong"/>
    <w:basedOn w:val="Standardnpsmoodstavce"/>
    <w:uiPriority w:val="22"/>
    <w:qFormat/>
    <w:rsid w:val="00C13F14"/>
    <w:rPr>
      <w:b/>
      <w:bCs/>
    </w:rPr>
  </w:style>
  <w:style w:type="paragraph" w:customStyle="1" w:styleId="Normln2">
    <w:name w:val="Normální2"/>
    <w:basedOn w:val="Normln"/>
    <w:rsid w:val="00373E07"/>
    <w:pPr>
      <w:widowControl w:val="0"/>
      <w:spacing w:after="0" w:line="240" w:lineRule="auto"/>
      <w:jc w:val="left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Prosttext">
    <w:name w:val="Plain Text"/>
    <w:basedOn w:val="Normln"/>
    <w:link w:val="ProsttextChar"/>
    <w:semiHidden/>
    <w:unhideWhenUsed/>
    <w:rsid w:val="00C3485A"/>
    <w:pPr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348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Normlnbezmezer">
    <w:name w:val="Normální bez mezer"/>
    <w:basedOn w:val="Normln"/>
    <w:link w:val="NormlnbezmezerChar"/>
    <w:qFormat/>
    <w:rsid w:val="00956FFF"/>
    <w:pPr>
      <w:spacing w:after="0" w:line="240" w:lineRule="auto"/>
    </w:pPr>
    <w:rPr>
      <w:rFonts w:ascii="Segoe UI" w:hAnsi="Segoe UI"/>
      <w:sz w:val="24"/>
    </w:rPr>
  </w:style>
  <w:style w:type="character" w:customStyle="1" w:styleId="NormlnbezmezerChar">
    <w:name w:val="Normální bez mezer Char"/>
    <w:link w:val="Normlnbezmezer"/>
    <w:locked/>
    <w:rsid w:val="00956FFF"/>
    <w:rPr>
      <w:rFonts w:ascii="Segoe UI" w:hAnsi="Segoe UI"/>
      <w:sz w:val="24"/>
    </w:rPr>
  </w:style>
  <w:style w:type="paragraph" w:customStyle="1" w:styleId="Normlntab">
    <w:name w:val="Normální tab"/>
    <w:basedOn w:val="Normln"/>
    <w:qFormat/>
    <w:rsid w:val="00956FFF"/>
    <w:pPr>
      <w:suppressAutoHyphens/>
      <w:spacing w:after="0" w:line="240" w:lineRule="auto"/>
      <w:jc w:val="left"/>
    </w:pPr>
    <w:rPr>
      <w:rFonts w:ascii="Times New Roman" w:eastAsia="Calibri" w:hAnsi="Times New Roman"/>
      <w:color w:val="00000A"/>
      <w:sz w:val="20"/>
    </w:rPr>
  </w:style>
  <w:style w:type="paragraph" w:customStyle="1" w:styleId="NormlnNadpistabulky">
    <w:name w:val="Normální Nadpis tabulky"/>
    <w:basedOn w:val="Normlntab"/>
    <w:rsid w:val="00956FFF"/>
    <w:pPr>
      <w:spacing w:after="100"/>
    </w:pPr>
    <w:rPr>
      <w:b/>
      <w:sz w:val="24"/>
    </w:rPr>
  </w:style>
  <w:style w:type="paragraph" w:customStyle="1" w:styleId="Normlntabodstavec">
    <w:name w:val="Normální tab odstavec"/>
    <w:basedOn w:val="Normlntab"/>
    <w:rsid w:val="00956FF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EEF0B-CBD8-4EE3-9078-0822F486C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693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4</cp:revision>
  <cp:lastPrinted>2019-07-22T15:05:00Z</cp:lastPrinted>
  <dcterms:created xsi:type="dcterms:W3CDTF">2019-11-15T10:55:00Z</dcterms:created>
  <dcterms:modified xsi:type="dcterms:W3CDTF">2019-11-15T11:22:00Z</dcterms:modified>
</cp:coreProperties>
</file>